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13EE" w:rsidRDefault="008513EE" w:rsidP="00892CBA">
      <w:pPr>
        <w:spacing w:after="0" w:line="240" w:lineRule="auto"/>
        <w:rPr>
          <w:ins w:id="0" w:author="Author"/>
          <w:rFonts w:ascii="Times New Roman" w:eastAsia="Times New Roman" w:hAnsi="Times New Roman" w:cs="Times New Roman"/>
          <w:b/>
          <w:sz w:val="20"/>
          <w:szCs w:val="20"/>
          <w:lang w:val="en-GB" w:eastAsia="es-ES"/>
        </w:rPr>
      </w:pPr>
      <w:bookmarkStart w:id="1" w:name="_GoBack"/>
      <w:bookmarkEnd w:id="1"/>
      <w:ins w:id="2" w:author="Author">
        <w:r>
          <w:rPr>
            <w:rFonts w:ascii="Times New Roman" w:eastAsia="Times New Roman" w:hAnsi="Times New Roman" w:cs="Times New Roman"/>
            <w:b/>
            <w:sz w:val="20"/>
            <w:szCs w:val="20"/>
            <w:lang w:val="en-GB" w:eastAsia="es-ES"/>
          </w:rPr>
          <w:t>Annex II</w:t>
        </w:r>
      </w:ins>
    </w:p>
    <w:p w:rsidR="008513EE" w:rsidRDefault="008513EE" w:rsidP="00892CBA">
      <w:pPr>
        <w:spacing w:after="0" w:line="240" w:lineRule="auto"/>
        <w:rPr>
          <w:ins w:id="3" w:author="Author"/>
          <w:rFonts w:ascii="Times New Roman" w:eastAsia="Times New Roman" w:hAnsi="Times New Roman" w:cs="Times New Roman"/>
          <w:b/>
          <w:sz w:val="20"/>
          <w:szCs w:val="20"/>
          <w:lang w:val="en-GB" w:eastAsia="es-ES"/>
        </w:rPr>
      </w:pPr>
    </w:p>
    <w:p w:rsidR="00892CBA" w:rsidRPr="00BD0D26" w:rsidRDefault="00892CBA" w:rsidP="00892CBA">
      <w:pPr>
        <w:spacing w:after="0" w:line="240" w:lineRule="auto"/>
        <w:rPr>
          <w:rFonts w:ascii="Times New Roman" w:eastAsia="Times New Roman" w:hAnsi="Times New Roman" w:cs="Times New Roman"/>
          <w:b/>
          <w:sz w:val="20"/>
          <w:szCs w:val="20"/>
          <w:lang w:val="en-GB" w:eastAsia="es-ES"/>
        </w:rPr>
      </w:pPr>
      <w:r w:rsidRPr="00BD0D26">
        <w:rPr>
          <w:rFonts w:ascii="Times New Roman" w:eastAsia="Times New Roman" w:hAnsi="Times New Roman" w:cs="Times New Roman"/>
          <w:b/>
          <w:sz w:val="20"/>
          <w:szCs w:val="20"/>
          <w:lang w:val="en-GB" w:eastAsia="es-ES"/>
        </w:rPr>
        <w:t xml:space="preserve">S.26.03. </w:t>
      </w:r>
      <w:r w:rsidR="004810FF" w:rsidRPr="00BD0D26">
        <w:rPr>
          <w:rFonts w:ascii="Times New Roman" w:eastAsia="Times New Roman" w:hAnsi="Times New Roman" w:cs="Times New Roman"/>
          <w:b/>
          <w:sz w:val="20"/>
          <w:szCs w:val="20"/>
          <w:lang w:val="en-GB" w:eastAsia="es-ES"/>
        </w:rPr>
        <w:t xml:space="preserve">- </w:t>
      </w:r>
      <w:r w:rsidRPr="00BD0D26">
        <w:rPr>
          <w:rFonts w:ascii="Times New Roman" w:eastAsia="Times New Roman" w:hAnsi="Times New Roman" w:cs="Times New Roman"/>
          <w:b/>
          <w:sz w:val="20"/>
          <w:szCs w:val="20"/>
          <w:lang w:val="en-GB" w:eastAsia="es-ES"/>
        </w:rPr>
        <w:t>Solvency Capital Requirements – Life underwriting risk</w:t>
      </w:r>
    </w:p>
    <w:p w:rsidR="00892CBA" w:rsidRPr="00BD0D26" w:rsidRDefault="00892CBA" w:rsidP="00892CBA">
      <w:pPr>
        <w:spacing w:after="0" w:line="240" w:lineRule="auto"/>
        <w:rPr>
          <w:rFonts w:ascii="Times New Roman" w:eastAsia="Times New Roman" w:hAnsi="Times New Roman" w:cs="Times New Roman"/>
          <w:b/>
          <w:sz w:val="20"/>
          <w:szCs w:val="20"/>
          <w:lang w:val="en-GB" w:eastAsia="es-ES"/>
        </w:rPr>
      </w:pPr>
    </w:p>
    <w:p w:rsidR="00892CBA" w:rsidRPr="00BD0D26" w:rsidRDefault="00892CBA" w:rsidP="00892CBA">
      <w:pPr>
        <w:spacing w:after="0" w:line="240" w:lineRule="auto"/>
        <w:rPr>
          <w:rFonts w:ascii="Times New Roman" w:eastAsia="Times New Roman" w:hAnsi="Times New Roman" w:cs="Times New Roman"/>
          <w:b/>
          <w:sz w:val="20"/>
          <w:szCs w:val="20"/>
          <w:lang w:val="en-GB" w:eastAsia="es-ES"/>
        </w:rPr>
      </w:pPr>
      <w:r w:rsidRPr="00BD0D26">
        <w:rPr>
          <w:rFonts w:ascii="Times New Roman" w:eastAsia="Times New Roman" w:hAnsi="Times New Roman" w:cs="Times New Roman"/>
          <w:b/>
          <w:sz w:val="20"/>
          <w:szCs w:val="20"/>
          <w:lang w:val="en-GB" w:eastAsia="es-ES"/>
        </w:rPr>
        <w:t>General comments</w:t>
      </w:r>
      <w:r w:rsidR="004810FF" w:rsidRPr="00BD0D26">
        <w:rPr>
          <w:rFonts w:ascii="Times New Roman" w:eastAsia="Times New Roman" w:hAnsi="Times New Roman" w:cs="Times New Roman"/>
          <w:b/>
          <w:sz w:val="20"/>
          <w:szCs w:val="20"/>
          <w:lang w:val="en-GB" w:eastAsia="es-ES"/>
        </w:rPr>
        <w:t>:</w:t>
      </w:r>
    </w:p>
    <w:p w:rsidR="00892CBA" w:rsidRPr="00BD0D26" w:rsidRDefault="00892CBA" w:rsidP="00892CBA">
      <w:pPr>
        <w:spacing w:after="0" w:line="240" w:lineRule="auto"/>
        <w:rPr>
          <w:rFonts w:ascii="Times New Roman" w:eastAsia="Times New Roman" w:hAnsi="Times New Roman" w:cs="Times New Roman"/>
          <w:sz w:val="20"/>
          <w:szCs w:val="20"/>
          <w:lang w:val="en-GB" w:eastAsia="es-ES"/>
        </w:rPr>
      </w:pPr>
    </w:p>
    <w:p w:rsidR="00892CBA" w:rsidRPr="00BD0D26" w:rsidRDefault="00892CBA" w:rsidP="00BD0D26">
      <w:pPr>
        <w:spacing w:after="0" w:line="240" w:lineRule="auto"/>
        <w:jc w:val="both"/>
        <w:rPr>
          <w:rFonts w:ascii="Times New Roman" w:hAnsi="Times New Roman" w:cs="Times New Roman"/>
          <w:sz w:val="20"/>
          <w:szCs w:val="20"/>
          <w:lang w:val="en-GB"/>
        </w:rPr>
      </w:pPr>
      <w:r w:rsidRPr="00BD0D26">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4810FF" w:rsidRPr="00BD0D26" w:rsidRDefault="004810FF" w:rsidP="00BD0D26">
      <w:pPr>
        <w:spacing w:after="0" w:line="240" w:lineRule="auto"/>
        <w:jc w:val="both"/>
        <w:rPr>
          <w:rFonts w:ascii="Times New Roman" w:hAnsi="Times New Roman" w:cs="Times New Roman"/>
          <w:sz w:val="20"/>
          <w:szCs w:val="20"/>
          <w:lang w:val="en-GB"/>
        </w:rPr>
      </w:pPr>
    </w:p>
    <w:p w:rsidR="004810FF" w:rsidRPr="00BD0D26" w:rsidRDefault="004810FF" w:rsidP="004810FF">
      <w:pPr>
        <w:jc w:val="both"/>
        <w:rPr>
          <w:rFonts w:ascii="Times New Roman" w:hAnsi="Times New Roman" w:cs="Times New Roman"/>
          <w:sz w:val="20"/>
          <w:szCs w:val="20"/>
          <w:lang w:val="en-GB"/>
        </w:rPr>
      </w:pPr>
      <w:r w:rsidRPr="00BD0D26">
        <w:rPr>
          <w:rFonts w:ascii="Times New Roman" w:hAnsi="Times New Roman" w:cs="Times New Roman"/>
          <w:sz w:val="20"/>
          <w:szCs w:val="20"/>
          <w:lang w:val="en-GB"/>
        </w:rPr>
        <w:t xml:space="preserve">This annex relates to annual submission of information for individual entities, ring fenced-funds, matching </w:t>
      </w:r>
      <w:r w:rsidR="00371D4C" w:rsidRPr="00BD0D26">
        <w:rPr>
          <w:rFonts w:ascii="Times New Roman" w:hAnsi="Times New Roman" w:cs="Times New Roman"/>
          <w:sz w:val="20"/>
          <w:szCs w:val="20"/>
          <w:lang w:val="en-GB"/>
        </w:rPr>
        <w:t xml:space="preserve">adjustment </w:t>
      </w:r>
      <w:r w:rsidRPr="00BD0D26">
        <w:rPr>
          <w:rFonts w:ascii="Times New Roman" w:hAnsi="Times New Roman" w:cs="Times New Roman"/>
          <w:sz w:val="20"/>
          <w:szCs w:val="20"/>
          <w:lang w:val="en-GB"/>
        </w:rPr>
        <w:t>portfolios and remaining part.</w:t>
      </w:r>
    </w:p>
    <w:p w:rsidR="004810FF" w:rsidRPr="00BD0D26" w:rsidRDefault="004810FF" w:rsidP="004810FF">
      <w:pPr>
        <w:jc w:val="both"/>
        <w:rPr>
          <w:rFonts w:ascii="Times New Roman" w:hAnsi="Times New Roman" w:cs="Times New Roman"/>
          <w:sz w:val="20"/>
          <w:szCs w:val="20"/>
          <w:lang w:val="en-GB"/>
        </w:rPr>
      </w:pPr>
      <w:proofErr w:type="gramStart"/>
      <w:r w:rsidRPr="00BD0D26">
        <w:rPr>
          <w:rFonts w:ascii="Times New Roman" w:hAnsi="Times New Roman" w:cs="Times New Roman"/>
          <w:sz w:val="20"/>
          <w:szCs w:val="20"/>
          <w:lang w:val="en-GB"/>
        </w:rPr>
        <w:t>T</w:t>
      </w:r>
      <w:del w:id="4" w:author="Author">
        <w:r w:rsidRPr="00BD0D26" w:rsidDel="008513EE">
          <w:rPr>
            <w:rFonts w:ascii="Times New Roman" w:hAnsi="Times New Roman" w:cs="Times New Roman"/>
            <w:sz w:val="20"/>
            <w:szCs w:val="20"/>
            <w:lang w:val="en-GB"/>
          </w:rPr>
          <w:delText>h</w:delText>
        </w:r>
      </w:del>
      <w:r w:rsidRPr="00BD0D26">
        <w:rPr>
          <w:rFonts w:ascii="Times New Roman" w:hAnsi="Times New Roman" w:cs="Times New Roman"/>
          <w:sz w:val="20"/>
          <w:szCs w:val="20"/>
          <w:lang w:val="en-GB"/>
        </w:rPr>
        <w:t>e</w:t>
      </w:r>
      <w:ins w:id="5" w:author="Author">
        <w:r w:rsidR="008513EE">
          <w:rPr>
            <w:rFonts w:ascii="Times New Roman" w:hAnsi="Times New Roman" w:cs="Times New Roman"/>
            <w:sz w:val="20"/>
            <w:szCs w:val="20"/>
            <w:lang w:val="en-GB"/>
          </w:rPr>
          <w:t>mplate</w:t>
        </w:r>
      </w:ins>
      <w:r w:rsidRPr="00BD0D26">
        <w:rPr>
          <w:rFonts w:ascii="Times New Roman" w:hAnsi="Times New Roman" w:cs="Times New Roman"/>
          <w:sz w:val="20"/>
          <w:szCs w:val="20"/>
          <w:lang w:val="en-GB"/>
        </w:rPr>
        <w:t xml:space="preserve"> </w:t>
      </w:r>
      <w:del w:id="6" w:author="Author">
        <w:r w:rsidRPr="00BD0D26" w:rsidDel="008513EE">
          <w:rPr>
            <w:rFonts w:ascii="Times New Roman" w:hAnsi="Times New Roman" w:cs="Times New Roman"/>
            <w:sz w:val="20"/>
            <w:szCs w:val="20"/>
            <w:lang w:val="en-GB"/>
          </w:rPr>
          <w:delText xml:space="preserve">variant </w:delText>
        </w:r>
      </w:del>
      <w:r w:rsidRPr="00BD0D26">
        <w:rPr>
          <w:rFonts w:ascii="Times New Roman" w:hAnsi="Times New Roman" w:cs="Times New Roman"/>
          <w:sz w:val="20"/>
          <w:szCs w:val="20"/>
          <w:lang w:val="en-GB"/>
        </w:rPr>
        <w:t>S</w:t>
      </w:r>
      <w:ins w:id="7" w:author="Author">
        <w:r w:rsidR="008513EE">
          <w:rPr>
            <w:rFonts w:ascii="Times New Roman" w:hAnsi="Times New Roman" w:cs="Times New Roman"/>
            <w:sz w:val="20"/>
            <w:szCs w:val="20"/>
            <w:lang w:val="en-GB"/>
          </w:rPr>
          <w:t>R</w:t>
        </w:r>
      </w:ins>
      <w:r w:rsidRPr="00BD0D26">
        <w:rPr>
          <w:rFonts w:ascii="Times New Roman" w:hAnsi="Times New Roman" w:cs="Times New Roman"/>
          <w:sz w:val="20"/>
          <w:szCs w:val="20"/>
          <w:lang w:val="en-GB"/>
        </w:rPr>
        <w:t>.26.0</w:t>
      </w:r>
      <w:r w:rsidR="00533E05" w:rsidRPr="00BD0D26">
        <w:rPr>
          <w:rFonts w:ascii="Times New Roman" w:hAnsi="Times New Roman" w:cs="Times New Roman"/>
          <w:sz w:val="20"/>
          <w:szCs w:val="20"/>
          <w:lang w:val="en-GB"/>
        </w:rPr>
        <w:t>3</w:t>
      </w:r>
      <w:r w:rsidRPr="00BD0D26">
        <w:rPr>
          <w:rFonts w:ascii="Times New Roman" w:hAnsi="Times New Roman" w:cs="Times New Roman"/>
          <w:sz w:val="20"/>
          <w:szCs w:val="20"/>
          <w:lang w:val="en-GB"/>
        </w:rPr>
        <w:t>.</w:t>
      </w:r>
      <w:proofErr w:type="gramEnd"/>
      <w:del w:id="8" w:author="Author">
        <w:r w:rsidRPr="00BD0D26" w:rsidDel="008513EE">
          <w:rPr>
            <w:rFonts w:ascii="Times New Roman" w:hAnsi="Times New Roman" w:cs="Times New Roman"/>
            <w:sz w:val="20"/>
            <w:szCs w:val="20"/>
            <w:lang w:val="en-GB"/>
          </w:rPr>
          <w:delText>l</w:delText>
        </w:r>
      </w:del>
      <w:ins w:id="9" w:author="Author">
        <w:r w:rsidR="008513EE">
          <w:rPr>
            <w:rFonts w:ascii="Times New Roman" w:hAnsi="Times New Roman" w:cs="Times New Roman"/>
            <w:sz w:val="20"/>
            <w:szCs w:val="20"/>
            <w:lang w:val="en-GB"/>
          </w:rPr>
          <w:t>01</w:t>
        </w:r>
      </w:ins>
      <w:r w:rsidRPr="00BD0D26">
        <w:rPr>
          <w:rFonts w:ascii="Times New Roman" w:hAnsi="Times New Roman" w:cs="Times New Roman"/>
          <w:sz w:val="20"/>
          <w:szCs w:val="20"/>
          <w:lang w:val="en-GB"/>
        </w:rPr>
        <w:t xml:space="preserve"> has to be filled in for each ring-fenced fund (RFF), each matching adjustment portfolio (MAP) and for the remaining part. However, where a RFF/MAP includes a MAP/RRF embedded, the fund should be treated as different funds. This template should be reported for all sub-funds of a material RFF/MAP as identified in the second table of S.01.03.</w:t>
      </w:r>
    </w:p>
    <w:p w:rsidR="00EA327E" w:rsidRDefault="00EA327E" w:rsidP="00EA327E">
      <w:pPr>
        <w:jc w:val="both"/>
        <w:rPr>
          <w:rFonts w:ascii="Times New Roman" w:hAnsi="Times New Roman" w:cs="Times New Roman"/>
          <w:sz w:val="20"/>
          <w:szCs w:val="20"/>
          <w:lang w:val="en-GB"/>
        </w:rPr>
      </w:pPr>
      <w:r w:rsidRPr="00BD0D26">
        <w:rPr>
          <w:rFonts w:ascii="Times New Roman" w:hAnsi="Times New Roman" w:cs="Times New Roman"/>
          <w:sz w:val="20"/>
          <w:szCs w:val="20"/>
          <w:lang w:val="en-GB"/>
        </w:rPr>
        <w:t xml:space="preserve">All values shall be reported net of reinsurance and other risk mitigating techniques. </w:t>
      </w:r>
    </w:p>
    <w:p w:rsidR="00720382" w:rsidRPr="001C3CB5" w:rsidRDefault="00720382" w:rsidP="00720382">
      <w:pPr>
        <w:jc w:val="both"/>
        <w:rPr>
          <w:ins w:id="10" w:author="Author"/>
          <w:rFonts w:ascii="Times New Roman" w:hAnsi="Times New Roman" w:cs="Times New Roman"/>
          <w:sz w:val="20"/>
          <w:szCs w:val="20"/>
          <w:lang w:val="en-GB"/>
        </w:rPr>
      </w:pPr>
      <w:proofErr w:type="gramStart"/>
      <w:ins w:id="11" w:author="Author">
        <w:r w:rsidRPr="00DC4056">
          <w:rPr>
            <w:rFonts w:ascii="Times New Roman" w:hAnsi="Times New Roman" w:cs="Times New Roman"/>
            <w:sz w:val="20"/>
            <w:szCs w:val="20"/>
            <w:lang w:val="en-GB"/>
          </w:rPr>
          <w:t>Amounts before and after shock shall be filled in with the amount of assets and liabilities sensitive to that shock.</w:t>
        </w:r>
        <w:proofErr w:type="gramEnd"/>
        <w:r w:rsidRPr="00DC4056">
          <w:rPr>
            <w:rFonts w:ascii="Times New Roman" w:hAnsi="Times New Roman" w:cs="Times New Roman"/>
            <w:sz w:val="20"/>
            <w:szCs w:val="20"/>
            <w:lang w:val="en-GB"/>
          </w:rPr>
          <w:t xml:space="preserve"> For the liabilities </w:t>
        </w:r>
        <w:r>
          <w:rPr>
            <w:rFonts w:ascii="Times New Roman" w:hAnsi="Times New Roman" w:cs="Times New Roman"/>
            <w:sz w:val="20"/>
            <w:szCs w:val="20"/>
            <w:lang w:val="en-GB"/>
          </w:rPr>
          <w:t xml:space="preserve">the assessment shall be done </w:t>
        </w:r>
        <w:r w:rsidRPr="00BA3F69">
          <w:rPr>
            <w:rFonts w:ascii="Times New Roman" w:hAnsi="Times New Roman" w:cs="Times New Roman"/>
            <w:sz w:val="20"/>
            <w:szCs w:val="20"/>
            <w:highlight w:val="yellow"/>
            <w:lang w:val="en-GB"/>
          </w:rPr>
          <w:t xml:space="preserve">at the most granular level available between contract and homogeneous risk group. </w:t>
        </w:r>
        <w:r w:rsidRPr="00AF263A">
          <w:rPr>
            <w:rFonts w:ascii="Times New Roman" w:hAnsi="Times New Roman" w:cs="Times New Roman"/>
            <w:sz w:val="20"/>
            <w:szCs w:val="20"/>
            <w:lang w:val="en-GB"/>
          </w:rPr>
          <w:t>This means that if a contract</w:t>
        </w:r>
        <w:r w:rsidRPr="00BA3F69">
          <w:rPr>
            <w:rFonts w:ascii="Times New Roman" w:hAnsi="Times New Roman" w:cs="Times New Roman"/>
            <w:sz w:val="20"/>
            <w:szCs w:val="20"/>
            <w:highlight w:val="yellow"/>
            <w:lang w:val="en-GB"/>
          </w:rPr>
          <w:t>/HRG</w:t>
        </w:r>
        <w:r w:rsidRPr="00AF263A">
          <w:rPr>
            <w:rFonts w:ascii="Times New Roman" w:hAnsi="Times New Roman" w:cs="Times New Roman"/>
            <w:sz w:val="20"/>
            <w:szCs w:val="20"/>
            <w:lang w:val="en-GB"/>
          </w:rPr>
          <w:t xml:space="preserve"> is sensitive to a shock the amount of liabilities associated to that contract</w:t>
        </w:r>
        <w:r w:rsidRPr="00BA3F69">
          <w:rPr>
            <w:rFonts w:ascii="Times New Roman" w:hAnsi="Times New Roman" w:cs="Times New Roman"/>
            <w:sz w:val="20"/>
            <w:szCs w:val="20"/>
            <w:highlight w:val="yellow"/>
            <w:lang w:val="en-GB"/>
          </w:rPr>
          <w:t>/HRG</w:t>
        </w:r>
        <w:r w:rsidRPr="00AF263A">
          <w:rPr>
            <w:rFonts w:ascii="Times New Roman" w:hAnsi="Times New Roman" w:cs="Times New Roman"/>
            <w:sz w:val="20"/>
            <w:szCs w:val="20"/>
            <w:lang w:val="en-GB"/>
          </w:rPr>
          <w:t xml:space="preserve"> shall be reported as amount sensitive to that</w:t>
        </w:r>
        <w:r w:rsidRPr="00BA3F69">
          <w:rPr>
            <w:rFonts w:ascii="Times New Roman" w:hAnsi="Times New Roman" w:cs="Times New Roman"/>
            <w:sz w:val="20"/>
            <w:szCs w:val="20"/>
            <w:lang w:val="en-GB"/>
          </w:rPr>
          <w:t xml:space="preserve"> shock.</w:t>
        </w:r>
        <w:r>
          <w:rPr>
            <w:rFonts w:ascii="Times New Roman" w:hAnsi="Times New Roman" w:cs="Times New Roman"/>
            <w:sz w:val="20"/>
            <w:szCs w:val="20"/>
            <w:lang w:val="en-GB"/>
          </w:rPr>
          <w:t xml:space="preserve"> </w:t>
        </w:r>
      </w:ins>
    </w:p>
    <w:tbl>
      <w:tblPr>
        <w:tblW w:w="9274" w:type="dxa"/>
        <w:tblInd w:w="70" w:type="dxa"/>
        <w:tblCellMar>
          <w:left w:w="70" w:type="dxa"/>
          <w:right w:w="70" w:type="dxa"/>
        </w:tblCellMar>
        <w:tblLook w:val="04A0" w:firstRow="1" w:lastRow="0" w:firstColumn="1" w:lastColumn="0" w:noHBand="0" w:noVBand="1"/>
      </w:tblPr>
      <w:tblGrid>
        <w:gridCol w:w="1631"/>
        <w:gridCol w:w="132"/>
        <w:gridCol w:w="2099"/>
        <w:gridCol w:w="5412"/>
      </w:tblGrid>
      <w:tr w:rsidR="00333154" w:rsidRPr="00BD0D26" w:rsidTr="00BD0D26">
        <w:trPr>
          <w:trHeight w:val="285"/>
        </w:trPr>
        <w:tc>
          <w:tcPr>
            <w:tcW w:w="1174" w:type="dxa"/>
            <w:tcBorders>
              <w:left w:val="nil"/>
              <w:bottom w:val="nil"/>
              <w:right w:val="nil"/>
            </w:tcBorders>
            <w:shd w:val="clear" w:color="auto" w:fill="auto"/>
            <w:vAlign w:val="bottom"/>
            <w:hideMark/>
          </w:tcPr>
          <w:p w:rsidR="00333154" w:rsidRPr="00BD0D26" w:rsidRDefault="00333154" w:rsidP="00333154">
            <w:pPr>
              <w:spacing w:after="0" w:line="240" w:lineRule="auto"/>
              <w:rPr>
                <w:rFonts w:ascii="Times New Roman" w:eastAsia="Times New Roman" w:hAnsi="Times New Roman" w:cs="Times New Roman"/>
                <w:sz w:val="20"/>
                <w:szCs w:val="20"/>
                <w:lang w:val="en-GB" w:eastAsia="es-ES"/>
              </w:rPr>
            </w:pPr>
          </w:p>
        </w:tc>
        <w:tc>
          <w:tcPr>
            <w:tcW w:w="2688" w:type="dxa"/>
            <w:gridSpan w:val="2"/>
            <w:tcBorders>
              <w:left w:val="nil"/>
              <w:bottom w:val="nil"/>
              <w:right w:val="nil"/>
            </w:tcBorders>
            <w:shd w:val="clear" w:color="auto" w:fill="auto"/>
            <w:vAlign w:val="center"/>
            <w:hideMark/>
          </w:tcPr>
          <w:p w:rsidR="00333154" w:rsidRPr="00BD0D26" w:rsidRDefault="00333154" w:rsidP="0007078D">
            <w:pPr>
              <w:spacing w:after="0" w:line="240" w:lineRule="auto"/>
              <w:jc w:val="center"/>
              <w:rPr>
                <w:rFonts w:ascii="Times New Roman" w:eastAsia="Times New Roman" w:hAnsi="Times New Roman" w:cs="Times New Roman"/>
                <w:b/>
                <w:bCs/>
                <w:sz w:val="20"/>
                <w:szCs w:val="20"/>
                <w:lang w:val="en-GB" w:eastAsia="es-ES"/>
              </w:rPr>
            </w:pPr>
          </w:p>
        </w:tc>
        <w:tc>
          <w:tcPr>
            <w:tcW w:w="5412" w:type="dxa"/>
            <w:tcBorders>
              <w:left w:val="nil"/>
              <w:bottom w:val="nil"/>
              <w:right w:val="nil"/>
            </w:tcBorders>
            <w:shd w:val="clear" w:color="auto" w:fill="auto"/>
            <w:vAlign w:val="center"/>
            <w:hideMark/>
          </w:tcPr>
          <w:p w:rsidR="00333154" w:rsidRPr="00BD0D26" w:rsidRDefault="00333154" w:rsidP="0007078D">
            <w:pPr>
              <w:spacing w:after="0" w:line="240" w:lineRule="auto"/>
              <w:jc w:val="center"/>
              <w:rPr>
                <w:rFonts w:ascii="Times New Roman" w:eastAsia="Times New Roman" w:hAnsi="Times New Roman" w:cs="Times New Roman"/>
                <w:b/>
                <w:bCs/>
                <w:sz w:val="20"/>
                <w:szCs w:val="20"/>
                <w:lang w:val="en-GB" w:eastAsia="es-ES"/>
              </w:rPr>
            </w:pPr>
          </w:p>
        </w:tc>
      </w:tr>
      <w:tr w:rsidR="0007078D" w:rsidRPr="00BD0D26" w:rsidTr="00BD0D26">
        <w:trPr>
          <w:trHeight w:val="31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07078D" w:rsidRPr="00BD0D26" w:rsidRDefault="0007078D" w:rsidP="00BD0D26">
            <w:pPr>
              <w:spacing w:after="0" w:line="240" w:lineRule="auto"/>
              <w:jc w:val="center"/>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tcPr>
          <w:p w:rsidR="0007078D" w:rsidRPr="00BD0D26" w:rsidRDefault="0007078D" w:rsidP="00BD0D26">
            <w:pPr>
              <w:spacing w:after="0" w:line="240" w:lineRule="auto"/>
              <w:jc w:val="center"/>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b/>
                <w:bCs/>
                <w:sz w:val="20"/>
                <w:szCs w:val="20"/>
                <w:lang w:val="en-GB" w:eastAsia="es-ES"/>
              </w:rPr>
              <w:t>ITEM</w:t>
            </w:r>
          </w:p>
        </w:tc>
        <w:tc>
          <w:tcPr>
            <w:tcW w:w="5412" w:type="dxa"/>
            <w:tcBorders>
              <w:top w:val="single" w:sz="4" w:space="0" w:color="auto"/>
              <w:left w:val="nil"/>
              <w:bottom w:val="single" w:sz="4" w:space="0" w:color="auto"/>
              <w:right w:val="single" w:sz="4" w:space="0" w:color="auto"/>
            </w:tcBorders>
            <w:shd w:val="clear" w:color="auto" w:fill="auto"/>
          </w:tcPr>
          <w:p w:rsidR="0007078D" w:rsidRPr="00BD0D26" w:rsidRDefault="0007078D" w:rsidP="00BD0D26">
            <w:pPr>
              <w:spacing w:after="0" w:line="240" w:lineRule="auto"/>
              <w:jc w:val="center"/>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b/>
                <w:bCs/>
                <w:sz w:val="20"/>
                <w:szCs w:val="20"/>
                <w:lang w:val="en-GB" w:eastAsia="es-ES"/>
              </w:rPr>
              <w:t>INSTRUCTIONS</w:t>
            </w:r>
          </w:p>
        </w:tc>
      </w:tr>
      <w:tr w:rsidR="004810FF" w:rsidRPr="00BD0D26" w:rsidTr="00BD0D26">
        <w:trPr>
          <w:trHeight w:val="705"/>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4810FF" w:rsidRPr="00BD0D26" w:rsidRDefault="004810FF"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Z0010</w:t>
            </w:r>
          </w:p>
          <w:p w:rsidR="004810FF" w:rsidRPr="00BD0D26" w:rsidDel="00333154" w:rsidRDefault="004810FF"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(A001)</w:t>
            </w:r>
          </w:p>
        </w:tc>
        <w:tc>
          <w:tcPr>
            <w:tcW w:w="2586" w:type="dxa"/>
            <w:tcBorders>
              <w:top w:val="single" w:sz="4" w:space="0" w:color="auto"/>
              <w:left w:val="nil"/>
              <w:bottom w:val="single" w:sz="4" w:space="0" w:color="auto"/>
              <w:right w:val="single" w:sz="4" w:space="0" w:color="auto"/>
            </w:tcBorders>
            <w:shd w:val="clear" w:color="auto" w:fill="auto"/>
          </w:tcPr>
          <w:p w:rsidR="004810FF" w:rsidRPr="00BD0D26" w:rsidRDefault="004810FF"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Article 112 </w:t>
            </w:r>
          </w:p>
        </w:tc>
        <w:tc>
          <w:tcPr>
            <w:tcW w:w="5412" w:type="dxa"/>
            <w:tcBorders>
              <w:top w:val="single" w:sz="4" w:space="0" w:color="auto"/>
              <w:left w:val="nil"/>
              <w:bottom w:val="single" w:sz="4" w:space="0" w:color="auto"/>
              <w:right w:val="single" w:sz="4" w:space="0" w:color="auto"/>
            </w:tcBorders>
            <w:shd w:val="clear" w:color="auto" w:fill="auto"/>
          </w:tcPr>
          <w:p w:rsidR="004810FF" w:rsidRPr="00BD0D26" w:rsidRDefault="004810FF"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Identifies whether the reported figures have been requested under Article 112(7), to provide an estimate of the SCR using standard formula. One of the options in the following closed list shall be used:</w:t>
            </w:r>
          </w:p>
          <w:p w:rsidR="004810FF" w:rsidRPr="00BD0D26" w:rsidRDefault="004810FF"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1 – Article 112(7) reporting</w:t>
            </w:r>
          </w:p>
          <w:p w:rsidR="004810FF" w:rsidRPr="00BD0D26" w:rsidRDefault="004810FF"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2 – Regular reporting</w:t>
            </w:r>
          </w:p>
        </w:tc>
      </w:tr>
      <w:tr w:rsidR="00EE167C" w:rsidRPr="00BD0D26" w:rsidTr="00BD0D26">
        <w:trPr>
          <w:trHeight w:val="144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4810FF" w:rsidRPr="00BD0D26" w:rsidRDefault="004810FF"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Z0020</w:t>
            </w:r>
          </w:p>
          <w:p w:rsidR="004810FF" w:rsidRPr="00BD0D26" w:rsidRDefault="004810FF" w:rsidP="00EE167C">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000000" w:fill="FFFFFF"/>
            <w:hideMark/>
          </w:tcPr>
          <w:p w:rsidR="004810FF" w:rsidRPr="00BD0D26" w:rsidRDefault="004810FF"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Ring-fenced fund, matching </w:t>
            </w:r>
            <w:r w:rsidR="00371D4C" w:rsidRPr="00BD0D26">
              <w:rPr>
                <w:rFonts w:ascii="Times New Roman" w:eastAsia="Times New Roman" w:hAnsi="Times New Roman" w:cs="Times New Roman"/>
                <w:sz w:val="20"/>
                <w:szCs w:val="20"/>
                <w:lang w:val="en-GB" w:eastAsia="es-ES"/>
              </w:rPr>
              <w:t xml:space="preserve">adjustment </w:t>
            </w:r>
            <w:r w:rsidRPr="00BD0D26">
              <w:rPr>
                <w:rFonts w:ascii="Times New Roman" w:eastAsia="Times New Roman" w:hAnsi="Times New Roman" w:cs="Times New Roman"/>
                <w:sz w:val="20"/>
                <w:szCs w:val="20"/>
                <w:lang w:val="en-GB" w:eastAsia="es-ES"/>
              </w:rPr>
              <w:t>portfolio or remaining part</w:t>
            </w:r>
          </w:p>
        </w:tc>
        <w:tc>
          <w:tcPr>
            <w:tcW w:w="5412" w:type="dxa"/>
            <w:tcBorders>
              <w:top w:val="single" w:sz="4" w:space="0" w:color="auto"/>
              <w:left w:val="nil"/>
              <w:bottom w:val="single" w:sz="4" w:space="0" w:color="auto"/>
              <w:right w:val="single" w:sz="4" w:space="0" w:color="auto"/>
            </w:tcBorders>
            <w:shd w:val="clear" w:color="000000" w:fill="FFFFFF"/>
            <w:hideMark/>
          </w:tcPr>
          <w:p w:rsidR="006C6EC5" w:rsidRPr="00BD0D26" w:rsidRDefault="004810FF" w:rsidP="006C6EC5">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Identifies whether the reported figures are with regard to a RFF, matching </w:t>
            </w:r>
            <w:r w:rsidR="00371D4C" w:rsidRPr="00BD0D26">
              <w:rPr>
                <w:rFonts w:ascii="Times New Roman" w:eastAsia="Times New Roman" w:hAnsi="Times New Roman" w:cs="Times New Roman"/>
                <w:sz w:val="20"/>
                <w:szCs w:val="20"/>
                <w:lang w:val="en-GB" w:eastAsia="es-ES"/>
              </w:rPr>
              <w:t xml:space="preserve">adjustment </w:t>
            </w:r>
            <w:r w:rsidRPr="00BD0D26">
              <w:rPr>
                <w:rFonts w:ascii="Times New Roman" w:eastAsia="Times New Roman" w:hAnsi="Times New Roman" w:cs="Times New Roman"/>
                <w:sz w:val="20"/>
                <w:szCs w:val="20"/>
                <w:lang w:val="en-GB" w:eastAsia="es-ES"/>
              </w:rPr>
              <w:t>portfolio or to the remaining part. One of the options in the following closed list shall be used:</w:t>
            </w:r>
            <w:r w:rsidRPr="00BD0D26">
              <w:rPr>
                <w:rFonts w:ascii="Times New Roman" w:eastAsia="Times New Roman" w:hAnsi="Times New Roman" w:cs="Times New Roman"/>
                <w:sz w:val="20"/>
                <w:szCs w:val="20"/>
                <w:lang w:val="en-GB" w:eastAsia="es-ES"/>
              </w:rPr>
              <w:br/>
            </w:r>
            <w:r w:rsidR="006C6EC5" w:rsidRPr="00BD0D26">
              <w:rPr>
                <w:rFonts w:ascii="Times New Roman" w:eastAsia="Times New Roman" w:hAnsi="Times New Roman" w:cs="Times New Roman"/>
                <w:sz w:val="20"/>
                <w:szCs w:val="20"/>
                <w:lang w:val="en-GB" w:eastAsia="es-ES"/>
              </w:rPr>
              <w:t>1 – RFF/MAP</w:t>
            </w:r>
            <w:r w:rsidR="006C6EC5" w:rsidRPr="00BD0D26" w:rsidDel="00C11F0B">
              <w:rPr>
                <w:rFonts w:ascii="Times New Roman" w:eastAsia="Times New Roman" w:hAnsi="Times New Roman" w:cs="Times New Roman"/>
                <w:sz w:val="20"/>
                <w:szCs w:val="20"/>
                <w:lang w:val="en-GB" w:eastAsia="es-ES"/>
              </w:rPr>
              <w:t xml:space="preserve"> </w:t>
            </w:r>
            <w:r w:rsidR="006C6EC5" w:rsidRPr="00BD0D26">
              <w:rPr>
                <w:rFonts w:ascii="Times New Roman" w:eastAsia="Times New Roman" w:hAnsi="Times New Roman" w:cs="Times New Roman"/>
                <w:sz w:val="20"/>
                <w:szCs w:val="20"/>
                <w:lang w:val="en-GB" w:eastAsia="es-ES"/>
              </w:rPr>
              <w:br/>
              <w:t>2 – Remaining part</w:t>
            </w:r>
          </w:p>
          <w:p w:rsidR="004810FF" w:rsidRPr="00BD0D26" w:rsidRDefault="004810FF" w:rsidP="00EE167C">
            <w:pPr>
              <w:spacing w:after="0" w:line="240" w:lineRule="auto"/>
              <w:rPr>
                <w:rFonts w:ascii="Times New Roman" w:eastAsia="Times New Roman" w:hAnsi="Times New Roman" w:cs="Times New Roman"/>
                <w:sz w:val="20"/>
                <w:szCs w:val="20"/>
                <w:lang w:val="en-GB" w:eastAsia="es-ES"/>
              </w:rPr>
            </w:pPr>
          </w:p>
        </w:tc>
      </w:tr>
      <w:tr w:rsidR="00EE167C" w:rsidRPr="00BD0D26" w:rsidTr="00EE167C">
        <w:trPr>
          <w:trHeight w:val="117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4810FF" w:rsidRPr="00BD0D26" w:rsidRDefault="004810FF"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Z0030</w:t>
            </w:r>
          </w:p>
          <w:p w:rsidR="004810FF" w:rsidRPr="00BD0D26" w:rsidRDefault="004810FF"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(A0)</w:t>
            </w:r>
          </w:p>
        </w:tc>
        <w:tc>
          <w:tcPr>
            <w:tcW w:w="2586" w:type="dxa"/>
            <w:tcBorders>
              <w:top w:val="single" w:sz="4" w:space="0" w:color="auto"/>
              <w:left w:val="nil"/>
              <w:bottom w:val="single" w:sz="4" w:space="0" w:color="auto"/>
              <w:right w:val="single" w:sz="4" w:space="0" w:color="auto"/>
            </w:tcBorders>
            <w:shd w:val="clear" w:color="auto" w:fill="auto"/>
            <w:hideMark/>
          </w:tcPr>
          <w:p w:rsidR="004810FF" w:rsidRPr="00BD0D26" w:rsidRDefault="004810FF"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Fund/Portfolio number</w:t>
            </w:r>
          </w:p>
        </w:tc>
        <w:tc>
          <w:tcPr>
            <w:tcW w:w="5412" w:type="dxa"/>
            <w:tcBorders>
              <w:top w:val="single" w:sz="4" w:space="0" w:color="auto"/>
              <w:left w:val="nil"/>
              <w:bottom w:val="single" w:sz="4" w:space="0" w:color="auto"/>
              <w:right w:val="single" w:sz="4" w:space="0" w:color="auto"/>
            </w:tcBorders>
            <w:shd w:val="clear" w:color="auto" w:fill="auto"/>
            <w:hideMark/>
          </w:tcPr>
          <w:p w:rsidR="004810FF" w:rsidRPr="00BD0D26" w:rsidRDefault="00CD270A" w:rsidP="00EE167C">
            <w:pPr>
              <w:spacing w:after="0" w:line="240" w:lineRule="auto"/>
              <w:rPr>
                <w:rFonts w:ascii="Times New Roman" w:eastAsia="Times New Roman" w:hAnsi="Times New Roman" w:cs="Times New Roman"/>
                <w:sz w:val="20"/>
                <w:szCs w:val="20"/>
                <w:lang w:val="en-GB" w:eastAsia="es-ES"/>
              </w:rPr>
            </w:pPr>
            <w:ins w:id="12" w:author="Author">
              <w:r>
                <w:rPr>
                  <w:rFonts w:ascii="Times New Roman" w:eastAsia="Times New Roman" w:hAnsi="Times New Roman" w:cs="Times New Roman"/>
                  <w:sz w:val="20"/>
                  <w:szCs w:val="20"/>
                  <w:lang w:val="en-GB" w:eastAsia="es-ES"/>
                </w:rPr>
                <w:t>W</w:t>
              </w:r>
              <w:r w:rsidRPr="00AE1434">
                <w:rPr>
                  <w:rFonts w:ascii="Times New Roman" w:eastAsia="Times New Roman" w:hAnsi="Times New Roman" w:cs="Times New Roman"/>
                  <w:sz w:val="20"/>
                  <w:szCs w:val="20"/>
                  <w:lang w:val="en-GB" w:eastAsia="es-ES"/>
                </w:rPr>
                <w:t>hen item Z0020 = 1</w:t>
              </w:r>
              <w:r>
                <w:rPr>
                  <w:rFonts w:ascii="Times New Roman" w:eastAsia="Times New Roman" w:hAnsi="Times New Roman" w:cs="Times New Roman"/>
                  <w:sz w:val="20"/>
                  <w:szCs w:val="20"/>
                  <w:lang w:val="en-GB" w:eastAsia="es-ES"/>
                </w:rPr>
                <w:t xml:space="preserve">, </w:t>
              </w:r>
            </w:ins>
            <w:del w:id="13" w:author="Author">
              <w:r w:rsidR="004810FF" w:rsidRPr="00BD0D26" w:rsidDel="00CD270A">
                <w:rPr>
                  <w:rFonts w:ascii="Times New Roman" w:eastAsia="Times New Roman" w:hAnsi="Times New Roman" w:cs="Times New Roman"/>
                  <w:sz w:val="20"/>
                  <w:szCs w:val="20"/>
                  <w:lang w:val="en-GB" w:eastAsia="es-ES"/>
                </w:rPr>
                <w:delText>I</w:delText>
              </w:r>
            </w:del>
            <w:ins w:id="14" w:author="Author">
              <w:r>
                <w:rPr>
                  <w:rFonts w:ascii="Times New Roman" w:eastAsia="Times New Roman" w:hAnsi="Times New Roman" w:cs="Times New Roman"/>
                  <w:sz w:val="20"/>
                  <w:szCs w:val="20"/>
                  <w:lang w:val="en-GB" w:eastAsia="es-ES"/>
                </w:rPr>
                <w:t>i</w:t>
              </w:r>
            </w:ins>
            <w:r w:rsidR="004810FF" w:rsidRPr="00BD0D26">
              <w:rPr>
                <w:rFonts w:ascii="Times New Roman" w:eastAsia="Times New Roman" w:hAnsi="Times New Roman" w:cs="Times New Roman"/>
                <w:sz w:val="20"/>
                <w:szCs w:val="20"/>
                <w:lang w:val="en-GB" w:eastAsia="es-ES"/>
              </w:rPr>
              <w:t xml:space="preserve">dentification number for a ring fenced fund or matching </w:t>
            </w:r>
            <w:r w:rsidR="00371D4C" w:rsidRPr="00BD0D26">
              <w:rPr>
                <w:rFonts w:ascii="Times New Roman" w:eastAsia="Times New Roman" w:hAnsi="Times New Roman" w:cs="Times New Roman"/>
                <w:sz w:val="20"/>
                <w:szCs w:val="20"/>
                <w:lang w:val="en-GB" w:eastAsia="es-ES"/>
              </w:rPr>
              <w:t xml:space="preserve">adjustment </w:t>
            </w:r>
            <w:r w:rsidR="004810FF" w:rsidRPr="00BD0D26">
              <w:rPr>
                <w:rFonts w:ascii="Times New Roman" w:eastAsia="Times New Roman" w:hAnsi="Times New Roman" w:cs="Times New Roman"/>
                <w:sz w:val="20"/>
                <w:szCs w:val="20"/>
                <w:lang w:val="en-GB" w:eastAsia="es-ES"/>
              </w:rPr>
              <w:t>portfolio. This number is attributed by the undertaking and must be consistent over time and with the fund/portfolio number reported in other templates</w:t>
            </w:r>
            <w:del w:id="15" w:author="Author">
              <w:r w:rsidR="004810FF" w:rsidRPr="00BD0D26" w:rsidDel="008513EE">
                <w:rPr>
                  <w:rFonts w:ascii="Times New Roman" w:eastAsia="Times New Roman" w:hAnsi="Times New Roman" w:cs="Times New Roman"/>
                  <w:sz w:val="20"/>
                  <w:szCs w:val="20"/>
                  <w:lang w:val="en-GB" w:eastAsia="es-ES"/>
                </w:rPr>
                <w:delText>, e.g. S.26.02, S.14.01, S.23.01</w:delText>
              </w:r>
            </w:del>
            <w:r w:rsidR="004810FF" w:rsidRPr="00BD0D26">
              <w:rPr>
                <w:rFonts w:ascii="Times New Roman" w:eastAsia="Times New Roman" w:hAnsi="Times New Roman" w:cs="Times New Roman"/>
                <w:sz w:val="20"/>
                <w:szCs w:val="20"/>
                <w:lang w:val="en-GB" w:eastAsia="es-ES"/>
              </w:rPr>
              <w:t xml:space="preserve">. </w:t>
            </w:r>
          </w:p>
          <w:p w:rsidR="004810FF" w:rsidRPr="00BD0D26" w:rsidRDefault="004810FF" w:rsidP="00EE167C">
            <w:pPr>
              <w:spacing w:after="0" w:line="240" w:lineRule="auto"/>
              <w:rPr>
                <w:rFonts w:ascii="Times New Roman" w:eastAsia="Times New Roman" w:hAnsi="Times New Roman" w:cs="Times New Roman"/>
                <w:sz w:val="20"/>
                <w:szCs w:val="20"/>
                <w:lang w:val="en-GB" w:eastAsia="es-ES"/>
              </w:rPr>
            </w:pPr>
          </w:p>
          <w:p w:rsidR="004810FF" w:rsidRPr="00BD0D26" w:rsidRDefault="00CD270A" w:rsidP="00CD270A">
            <w:pPr>
              <w:spacing w:after="0" w:line="240" w:lineRule="auto"/>
              <w:rPr>
                <w:rFonts w:ascii="Times New Roman" w:eastAsia="Times New Roman" w:hAnsi="Times New Roman" w:cs="Times New Roman"/>
                <w:sz w:val="20"/>
                <w:szCs w:val="20"/>
                <w:lang w:val="en-GB" w:eastAsia="es-ES"/>
              </w:rPr>
            </w:pPr>
            <w:ins w:id="16" w:author="Author">
              <w:r>
                <w:rPr>
                  <w:rFonts w:ascii="Times New Roman" w:eastAsia="Times New Roman" w:hAnsi="Times New Roman" w:cs="Times New Roman"/>
                  <w:sz w:val="20"/>
                  <w:szCs w:val="20"/>
                  <w:lang w:val="en-GB" w:eastAsia="es-ES"/>
                </w:rPr>
                <w:t>W</w:t>
              </w:r>
              <w:r w:rsidRPr="00AE1434">
                <w:rPr>
                  <w:rFonts w:ascii="Times New Roman" w:eastAsia="Times New Roman" w:hAnsi="Times New Roman" w:cs="Times New Roman"/>
                  <w:sz w:val="20"/>
                  <w:szCs w:val="20"/>
                  <w:lang w:val="en-GB" w:eastAsia="es-ES"/>
                </w:rPr>
                <w:t xml:space="preserve">hen item Z0020 = </w:t>
              </w:r>
              <w:r>
                <w:rPr>
                  <w:rFonts w:ascii="Times New Roman" w:eastAsia="Times New Roman" w:hAnsi="Times New Roman" w:cs="Times New Roman"/>
                  <w:sz w:val="20"/>
                  <w:szCs w:val="20"/>
                  <w:lang w:val="en-GB" w:eastAsia="es-ES"/>
                </w:rPr>
                <w:t>2, then report “0”</w:t>
              </w:r>
            </w:ins>
            <w:del w:id="17" w:author="Author">
              <w:r w:rsidR="004810FF" w:rsidRPr="00BD0D26" w:rsidDel="00CD270A">
                <w:rPr>
                  <w:rFonts w:ascii="Times New Roman" w:eastAsia="Times New Roman" w:hAnsi="Times New Roman" w:cs="Times New Roman"/>
                  <w:sz w:val="20"/>
                  <w:szCs w:val="20"/>
                  <w:lang w:val="en-GB" w:eastAsia="es-ES"/>
                </w:rPr>
                <w:delText>This item is to be completed only when item Z0020 = 1</w:delText>
              </w:r>
            </w:del>
            <w:r w:rsidR="004810FF" w:rsidRPr="00BD0D26">
              <w:rPr>
                <w:rFonts w:ascii="Times New Roman" w:eastAsia="Times New Roman" w:hAnsi="Times New Roman" w:cs="Times New Roman"/>
                <w:sz w:val="20"/>
                <w:szCs w:val="20"/>
                <w:lang w:val="en-GB" w:eastAsia="es-ES"/>
              </w:rPr>
              <w:t xml:space="preserve"> </w:t>
            </w:r>
          </w:p>
        </w:tc>
      </w:tr>
      <w:tr w:rsidR="00BF6376" w:rsidRPr="00BD0D26" w:rsidTr="00BD0D26">
        <w:trPr>
          <w:trHeight w:val="705"/>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R0010/</w:t>
            </w:r>
          </w:p>
          <w:p w:rsidR="004810FF" w:rsidRPr="00BD0D26" w:rsidRDefault="00BF6376" w:rsidP="004810FF">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C0010</w:t>
            </w:r>
          </w:p>
          <w:p w:rsidR="004810FF" w:rsidRPr="00BD0D26" w:rsidRDefault="004810FF" w:rsidP="004810FF">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(A01)</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Simplifications used: mortality risk   </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Identify whether an undertaking used simplifications for a calculation of mortality risk. The following options shall be used: </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1 – Simplifications used </w:t>
            </w:r>
          </w:p>
          <w:p w:rsidR="00BF6376"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2 – Simplifications not used</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041B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If R0010/C0010 = 1, only C0060 and C0080 </w:t>
            </w:r>
            <w:r w:rsidR="00B041B1" w:rsidRPr="00BD0D26">
              <w:rPr>
                <w:rFonts w:ascii="Times New Roman" w:eastAsia="Times New Roman" w:hAnsi="Times New Roman" w:cs="Times New Roman"/>
                <w:sz w:val="20"/>
                <w:szCs w:val="20"/>
                <w:lang w:val="en-GB" w:eastAsia="es-ES"/>
              </w:rPr>
              <w:t>shall</w:t>
            </w:r>
            <w:r w:rsidRPr="00BD0D26">
              <w:rPr>
                <w:rFonts w:ascii="Times New Roman" w:eastAsia="Times New Roman" w:hAnsi="Times New Roman" w:cs="Times New Roman"/>
                <w:sz w:val="20"/>
                <w:szCs w:val="20"/>
                <w:lang w:val="en-GB" w:eastAsia="es-ES"/>
              </w:rPr>
              <w:t xml:space="preserve"> be filled in for R0100.</w:t>
            </w:r>
          </w:p>
        </w:tc>
      </w:tr>
      <w:tr w:rsidR="00BF6376" w:rsidRPr="00BD0D26" w:rsidTr="00BD0D26">
        <w:trPr>
          <w:trHeight w:val="720"/>
        </w:trPr>
        <w:tc>
          <w:tcPr>
            <w:tcW w:w="1276" w:type="dxa"/>
            <w:gridSpan w:val="2"/>
            <w:tcBorders>
              <w:top w:val="nil"/>
              <w:left w:val="single" w:sz="4" w:space="0" w:color="auto"/>
              <w:bottom w:val="single" w:sz="4" w:space="0" w:color="auto"/>
              <w:right w:val="single" w:sz="4" w:space="0" w:color="auto"/>
            </w:tcBorders>
            <w:shd w:val="clear" w:color="auto" w:fill="auto"/>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R0020/</w:t>
            </w:r>
          </w:p>
          <w:p w:rsidR="004810FF" w:rsidRPr="00BD0D26" w:rsidRDefault="00BF6376" w:rsidP="004810FF">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C0010</w:t>
            </w:r>
          </w:p>
          <w:p w:rsidR="004810FF" w:rsidRPr="00BD0D26" w:rsidRDefault="004810FF" w:rsidP="004810FF">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(A02)</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Simplifications used - longevity </w:t>
            </w: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Identify whether an undertaking used simplifications for the calculation of longevity risk. The following options shall be used:</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1 – Simplifications used </w:t>
            </w: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2 – Simplifications not used</w:t>
            </w:r>
            <w:r w:rsidRPr="00BD0D26" w:rsidDel="00EE167C">
              <w:rPr>
                <w:rFonts w:ascii="Times New Roman" w:eastAsia="Times New Roman" w:hAnsi="Times New Roman" w:cs="Times New Roman"/>
                <w:sz w:val="20"/>
                <w:szCs w:val="20"/>
                <w:lang w:val="en-GB" w:eastAsia="es-ES"/>
              </w:rPr>
              <w:t xml:space="preserve">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041B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If R0020/C0010 = 1, only C0060 and C0080 </w:t>
            </w:r>
            <w:r w:rsidR="00B041B1" w:rsidRPr="00BD0D26">
              <w:rPr>
                <w:rFonts w:ascii="Times New Roman" w:eastAsia="Times New Roman" w:hAnsi="Times New Roman" w:cs="Times New Roman"/>
                <w:sz w:val="20"/>
                <w:szCs w:val="20"/>
                <w:lang w:val="en-GB" w:eastAsia="es-ES"/>
              </w:rPr>
              <w:t>shall</w:t>
            </w:r>
            <w:r w:rsidRPr="00BD0D26">
              <w:rPr>
                <w:rFonts w:ascii="Times New Roman" w:eastAsia="Times New Roman" w:hAnsi="Times New Roman" w:cs="Times New Roman"/>
                <w:sz w:val="20"/>
                <w:szCs w:val="20"/>
                <w:lang w:val="en-GB" w:eastAsia="es-ES"/>
              </w:rPr>
              <w:t xml:space="preserve"> be filled in for </w:t>
            </w:r>
            <w:r w:rsidRPr="00BD0D26">
              <w:rPr>
                <w:rFonts w:ascii="Times New Roman" w:eastAsia="Times New Roman" w:hAnsi="Times New Roman" w:cs="Times New Roman"/>
                <w:sz w:val="20"/>
                <w:szCs w:val="20"/>
                <w:lang w:val="en-GB" w:eastAsia="es-ES"/>
              </w:rPr>
              <w:lastRenderedPageBreak/>
              <w:t>R0200.</w:t>
            </w:r>
          </w:p>
        </w:tc>
      </w:tr>
      <w:tr w:rsidR="00BF6376" w:rsidRPr="00BD0D26" w:rsidTr="00BD0D26">
        <w:trPr>
          <w:trHeight w:val="416"/>
        </w:trPr>
        <w:tc>
          <w:tcPr>
            <w:tcW w:w="1276" w:type="dxa"/>
            <w:gridSpan w:val="2"/>
            <w:tcBorders>
              <w:top w:val="nil"/>
              <w:left w:val="single" w:sz="4" w:space="0" w:color="auto"/>
              <w:bottom w:val="single" w:sz="4" w:space="0" w:color="auto"/>
              <w:right w:val="single" w:sz="4" w:space="0" w:color="auto"/>
            </w:tcBorders>
            <w:shd w:val="clear" w:color="auto" w:fill="auto"/>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lastRenderedPageBreak/>
              <w:t>R0030/</w:t>
            </w:r>
          </w:p>
          <w:p w:rsidR="004810FF" w:rsidRPr="00BD0D26" w:rsidRDefault="00BF6376" w:rsidP="004810FF">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C0010</w:t>
            </w:r>
          </w:p>
          <w:p w:rsidR="004810FF" w:rsidRPr="00BD0D26" w:rsidRDefault="004810FF" w:rsidP="004810FF">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(A03)</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Simplifications used:  disability- morbidity risk  - </w:t>
            </w: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Identify whether an undertaking used simplifications for the calculation of disability - morbidity risk. The following options shall be used:</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1 – Simplifications used </w:t>
            </w: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2 – Simplifications not used</w:t>
            </w:r>
            <w:r w:rsidRPr="00BD0D26" w:rsidDel="00EE167C">
              <w:rPr>
                <w:rFonts w:ascii="Times New Roman" w:eastAsia="Times New Roman" w:hAnsi="Times New Roman" w:cs="Times New Roman"/>
                <w:sz w:val="20"/>
                <w:szCs w:val="20"/>
                <w:lang w:val="en-GB" w:eastAsia="es-ES"/>
              </w:rPr>
              <w:t xml:space="preserve">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041B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If R0030/C0010 = 1, only C0060 and C0080 </w:t>
            </w:r>
            <w:r w:rsidR="00B041B1" w:rsidRPr="00BD0D26">
              <w:rPr>
                <w:rFonts w:ascii="Times New Roman" w:eastAsia="Times New Roman" w:hAnsi="Times New Roman" w:cs="Times New Roman"/>
                <w:sz w:val="20"/>
                <w:szCs w:val="20"/>
                <w:lang w:val="en-GB" w:eastAsia="es-ES"/>
              </w:rPr>
              <w:t>shall</w:t>
            </w:r>
            <w:r w:rsidRPr="00BD0D26">
              <w:rPr>
                <w:rFonts w:ascii="Times New Roman" w:eastAsia="Times New Roman" w:hAnsi="Times New Roman" w:cs="Times New Roman"/>
                <w:sz w:val="20"/>
                <w:szCs w:val="20"/>
                <w:lang w:val="en-GB" w:eastAsia="es-ES"/>
              </w:rPr>
              <w:t xml:space="preserve"> be filled in for R0300.</w:t>
            </w:r>
          </w:p>
        </w:tc>
      </w:tr>
      <w:tr w:rsidR="00BF6376" w:rsidRPr="00BD0D26" w:rsidTr="00BD0D26">
        <w:trPr>
          <w:trHeight w:val="750"/>
        </w:trPr>
        <w:tc>
          <w:tcPr>
            <w:tcW w:w="1276" w:type="dxa"/>
            <w:gridSpan w:val="2"/>
            <w:tcBorders>
              <w:top w:val="nil"/>
              <w:left w:val="single" w:sz="4" w:space="0" w:color="auto"/>
              <w:bottom w:val="single" w:sz="4" w:space="0" w:color="auto"/>
              <w:right w:val="single" w:sz="4" w:space="0" w:color="auto"/>
            </w:tcBorders>
            <w:shd w:val="clear" w:color="auto" w:fill="auto"/>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R0040/</w:t>
            </w:r>
          </w:p>
          <w:p w:rsidR="004810FF" w:rsidRPr="00BD0D26" w:rsidRDefault="00BF6376" w:rsidP="004810FF">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C0010</w:t>
            </w:r>
          </w:p>
          <w:p w:rsidR="004810FF" w:rsidRPr="00BD0D26" w:rsidRDefault="004810FF" w:rsidP="004810FF">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(A04)</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Simplifications used: lapse risk </w:t>
            </w: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Identify whether an undertaking used simplifications for the calculation of lapse risk. The following options shall be used: </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1 – Simplifications used </w:t>
            </w: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2 – Simplifications not used</w:t>
            </w:r>
            <w:r w:rsidRPr="00BD0D26" w:rsidDel="00EE167C">
              <w:rPr>
                <w:rFonts w:ascii="Times New Roman" w:eastAsia="Times New Roman" w:hAnsi="Times New Roman" w:cs="Times New Roman"/>
                <w:sz w:val="20"/>
                <w:szCs w:val="20"/>
                <w:lang w:val="en-GB" w:eastAsia="es-ES"/>
              </w:rPr>
              <w:t xml:space="preserve">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If R0040/C0010 = 1, only C0060 and C0080 </w:t>
            </w:r>
            <w:r w:rsidR="00B041B1" w:rsidRPr="00BD0D26">
              <w:rPr>
                <w:rFonts w:ascii="Times New Roman" w:eastAsia="Times New Roman" w:hAnsi="Times New Roman" w:cs="Times New Roman"/>
                <w:sz w:val="20"/>
                <w:szCs w:val="20"/>
                <w:lang w:val="en-GB" w:eastAsia="es-ES"/>
              </w:rPr>
              <w:t>shall</w:t>
            </w:r>
            <w:r w:rsidRPr="00BD0D26">
              <w:rPr>
                <w:rFonts w:ascii="Times New Roman" w:eastAsia="Times New Roman" w:hAnsi="Times New Roman" w:cs="Times New Roman"/>
                <w:sz w:val="20"/>
                <w:szCs w:val="20"/>
                <w:lang w:val="en-GB" w:eastAsia="es-ES"/>
              </w:rPr>
              <w:t xml:space="preserve"> be filled in for R04</w:t>
            </w:r>
            <w:r w:rsidR="00370DCA" w:rsidRPr="00BD0D26">
              <w:rPr>
                <w:rFonts w:ascii="Times New Roman" w:eastAsia="Times New Roman" w:hAnsi="Times New Roman" w:cs="Times New Roman"/>
                <w:sz w:val="20"/>
                <w:szCs w:val="20"/>
                <w:lang w:val="en-GB" w:eastAsia="es-ES"/>
              </w:rPr>
              <w:t>0</w:t>
            </w:r>
            <w:r w:rsidRPr="00BD0D26">
              <w:rPr>
                <w:rFonts w:ascii="Times New Roman" w:eastAsia="Times New Roman" w:hAnsi="Times New Roman" w:cs="Times New Roman"/>
                <w:sz w:val="20"/>
                <w:szCs w:val="20"/>
                <w:lang w:val="en-GB" w:eastAsia="es-ES"/>
              </w:rPr>
              <w:t xml:space="preserve">0 </w:t>
            </w:r>
            <w:r w:rsidR="00370DCA" w:rsidRPr="00BD0D26">
              <w:rPr>
                <w:rFonts w:ascii="Times New Roman" w:eastAsia="Times New Roman" w:hAnsi="Times New Roman" w:cs="Times New Roman"/>
                <w:sz w:val="20"/>
                <w:szCs w:val="20"/>
                <w:lang w:val="en-GB" w:eastAsia="es-ES"/>
              </w:rPr>
              <w:t>to</w:t>
            </w:r>
            <w:r w:rsidRPr="00BD0D26">
              <w:rPr>
                <w:rFonts w:ascii="Times New Roman" w:eastAsia="Times New Roman" w:hAnsi="Times New Roman" w:cs="Times New Roman"/>
                <w:sz w:val="20"/>
                <w:szCs w:val="20"/>
                <w:lang w:val="en-GB" w:eastAsia="es-ES"/>
              </w:rPr>
              <w:t xml:space="preserve"> R0420</w:t>
            </w:r>
            <w:r w:rsidR="005E75F4" w:rsidRPr="00BD0D26">
              <w:rPr>
                <w:rFonts w:ascii="Times New Roman" w:eastAsia="Times New Roman" w:hAnsi="Times New Roman" w:cs="Times New Roman"/>
                <w:sz w:val="20"/>
                <w:szCs w:val="20"/>
                <w:lang w:val="en-GB" w:eastAsia="es-ES"/>
              </w:rPr>
              <w:t>.</w:t>
            </w:r>
          </w:p>
          <w:p w:rsidR="00BF6376" w:rsidRPr="00BD0D26" w:rsidRDefault="00BF6376" w:rsidP="00B041B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R0430 </w:t>
            </w:r>
            <w:r w:rsidR="00B041B1" w:rsidRPr="00BD0D26">
              <w:rPr>
                <w:rFonts w:ascii="Times New Roman" w:eastAsia="Times New Roman" w:hAnsi="Times New Roman" w:cs="Times New Roman"/>
                <w:sz w:val="20"/>
                <w:szCs w:val="20"/>
                <w:lang w:val="en-GB" w:eastAsia="es-ES"/>
              </w:rPr>
              <w:t>shall</w:t>
            </w:r>
            <w:r w:rsidRPr="00BD0D26">
              <w:rPr>
                <w:rFonts w:ascii="Times New Roman" w:eastAsia="Times New Roman" w:hAnsi="Times New Roman" w:cs="Times New Roman"/>
                <w:sz w:val="20"/>
                <w:szCs w:val="20"/>
                <w:lang w:val="en-GB" w:eastAsia="es-ES"/>
              </w:rPr>
              <w:t xml:space="preserve"> be fully completed in any case.  </w:t>
            </w:r>
          </w:p>
        </w:tc>
      </w:tr>
      <w:tr w:rsidR="00BF6376" w:rsidRPr="00BD0D26" w:rsidTr="00BD0D26">
        <w:trPr>
          <w:trHeight w:val="630"/>
        </w:trPr>
        <w:tc>
          <w:tcPr>
            <w:tcW w:w="1276" w:type="dxa"/>
            <w:gridSpan w:val="2"/>
            <w:tcBorders>
              <w:top w:val="nil"/>
              <w:left w:val="single" w:sz="4" w:space="0" w:color="auto"/>
              <w:bottom w:val="single" w:sz="4" w:space="0" w:color="auto"/>
              <w:right w:val="single" w:sz="4" w:space="0" w:color="auto"/>
            </w:tcBorders>
            <w:shd w:val="clear" w:color="auto" w:fill="auto"/>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R0050/</w:t>
            </w:r>
          </w:p>
          <w:p w:rsidR="004810FF" w:rsidRPr="00BD0D26" w:rsidRDefault="00BF6376" w:rsidP="004810FF">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C0010</w:t>
            </w:r>
          </w:p>
          <w:p w:rsidR="004810FF" w:rsidRPr="00BD0D26" w:rsidRDefault="004810FF" w:rsidP="004810FF">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(A05)</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Simplifications used: life expense risk - </w:t>
            </w: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Identify whether an undertaking used simplifications for the calculation of life expense risk. The following options shall be used: </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1 – Simplifications used </w:t>
            </w: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2 – Simplifications not used</w:t>
            </w:r>
            <w:r w:rsidRPr="00BD0D26" w:rsidDel="00EE167C">
              <w:rPr>
                <w:rFonts w:ascii="Times New Roman" w:eastAsia="Times New Roman" w:hAnsi="Times New Roman" w:cs="Times New Roman"/>
                <w:sz w:val="20"/>
                <w:szCs w:val="20"/>
                <w:lang w:val="en-GB" w:eastAsia="es-ES"/>
              </w:rPr>
              <w:t xml:space="preserve">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041B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If R0050/C0010 = 1, only C0060 and C0080 </w:t>
            </w:r>
            <w:r w:rsidR="00B041B1" w:rsidRPr="00BD0D26">
              <w:rPr>
                <w:rFonts w:ascii="Times New Roman" w:eastAsia="Times New Roman" w:hAnsi="Times New Roman" w:cs="Times New Roman"/>
                <w:sz w:val="20"/>
                <w:szCs w:val="20"/>
                <w:lang w:val="en-GB" w:eastAsia="es-ES"/>
              </w:rPr>
              <w:t>shall</w:t>
            </w:r>
            <w:r w:rsidRPr="00BD0D26">
              <w:rPr>
                <w:rFonts w:ascii="Times New Roman" w:eastAsia="Times New Roman" w:hAnsi="Times New Roman" w:cs="Times New Roman"/>
                <w:sz w:val="20"/>
                <w:szCs w:val="20"/>
                <w:lang w:val="en-GB" w:eastAsia="es-ES"/>
              </w:rPr>
              <w:t xml:space="preserve"> be filled in for R0500.</w:t>
            </w:r>
          </w:p>
        </w:tc>
      </w:tr>
      <w:tr w:rsidR="00BF6376" w:rsidRPr="00BD0D26" w:rsidTr="00BD0D26">
        <w:trPr>
          <w:trHeight w:val="720"/>
        </w:trPr>
        <w:tc>
          <w:tcPr>
            <w:tcW w:w="1276" w:type="dxa"/>
            <w:gridSpan w:val="2"/>
            <w:tcBorders>
              <w:top w:val="nil"/>
              <w:left w:val="single" w:sz="4" w:space="0" w:color="auto"/>
              <w:bottom w:val="single" w:sz="4" w:space="0" w:color="auto"/>
              <w:right w:val="single" w:sz="4" w:space="0" w:color="auto"/>
            </w:tcBorders>
            <w:shd w:val="clear" w:color="auto" w:fill="auto"/>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R0060/</w:t>
            </w:r>
          </w:p>
          <w:p w:rsidR="004810FF" w:rsidRPr="00BD0D26" w:rsidRDefault="00BF6376" w:rsidP="004810FF">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C0010</w:t>
            </w:r>
          </w:p>
          <w:p w:rsidR="004810FF" w:rsidRPr="00BD0D26" w:rsidRDefault="004810FF" w:rsidP="004810FF">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(A06)</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Simplifications used: life catastrophe risk</w:t>
            </w: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Identify whether an undertaking used simplifications for the calculation of life catastrophe risk. The following options shall be used: </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1 – Simplifications used </w:t>
            </w: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2 – Simplifications not used</w:t>
            </w:r>
            <w:r w:rsidRPr="00BD0D26" w:rsidDel="00EE167C">
              <w:rPr>
                <w:rFonts w:ascii="Times New Roman" w:eastAsia="Times New Roman" w:hAnsi="Times New Roman" w:cs="Times New Roman"/>
                <w:sz w:val="20"/>
                <w:szCs w:val="20"/>
                <w:lang w:val="en-GB" w:eastAsia="es-ES"/>
              </w:rPr>
              <w:t xml:space="preserve">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If R0060/C0010 = 1, only C0060 and C0080 </w:t>
            </w:r>
            <w:r w:rsidR="00B041B1" w:rsidRPr="00BD0D26">
              <w:rPr>
                <w:rFonts w:ascii="Times New Roman" w:eastAsia="Times New Roman" w:hAnsi="Times New Roman" w:cs="Times New Roman"/>
                <w:sz w:val="20"/>
                <w:szCs w:val="20"/>
                <w:lang w:val="en-GB" w:eastAsia="es-ES"/>
              </w:rPr>
              <w:t>shall</w:t>
            </w:r>
            <w:r w:rsidRPr="00BD0D26">
              <w:rPr>
                <w:rFonts w:ascii="Times New Roman" w:eastAsia="Times New Roman" w:hAnsi="Times New Roman" w:cs="Times New Roman"/>
                <w:sz w:val="20"/>
                <w:szCs w:val="20"/>
                <w:lang w:val="en-GB" w:eastAsia="es-ES"/>
              </w:rPr>
              <w:t xml:space="preserve"> be filled in for R0</w:t>
            </w:r>
            <w:r w:rsidR="005E75F4" w:rsidRPr="00BD0D26">
              <w:rPr>
                <w:rFonts w:ascii="Times New Roman" w:eastAsia="Times New Roman" w:hAnsi="Times New Roman" w:cs="Times New Roman"/>
                <w:sz w:val="20"/>
                <w:szCs w:val="20"/>
                <w:lang w:val="en-GB" w:eastAsia="es-ES"/>
              </w:rPr>
              <w:t>7</w:t>
            </w:r>
            <w:r w:rsidRPr="00BD0D26">
              <w:rPr>
                <w:rFonts w:ascii="Times New Roman" w:eastAsia="Times New Roman" w:hAnsi="Times New Roman" w:cs="Times New Roman"/>
                <w:sz w:val="20"/>
                <w:szCs w:val="20"/>
                <w:lang w:val="en-GB" w:eastAsia="es-ES"/>
              </w:rPr>
              <w:t>00.</w:t>
            </w:r>
          </w:p>
        </w:tc>
      </w:tr>
      <w:tr w:rsidR="00EE167C" w:rsidRPr="00BD0D26" w:rsidTr="00EE167C">
        <w:trPr>
          <w:trHeight w:val="285"/>
        </w:trPr>
        <w:tc>
          <w:tcPr>
            <w:tcW w:w="3862" w:type="dxa"/>
            <w:gridSpan w:val="3"/>
            <w:tcBorders>
              <w:top w:val="nil"/>
              <w:left w:val="nil"/>
              <w:bottom w:val="nil"/>
              <w:right w:val="nil"/>
            </w:tcBorders>
            <w:shd w:val="clear" w:color="auto" w:fill="auto"/>
          </w:tcPr>
          <w:p w:rsidR="00EE167C" w:rsidRPr="00BD0D26" w:rsidRDefault="00EE167C" w:rsidP="00BF6376">
            <w:pPr>
              <w:spacing w:after="0" w:line="240" w:lineRule="auto"/>
              <w:rPr>
                <w:rFonts w:ascii="Times New Roman" w:eastAsia="Times New Roman" w:hAnsi="Times New Roman" w:cs="Times New Roman"/>
                <w:b/>
                <w:sz w:val="20"/>
                <w:szCs w:val="20"/>
                <w:lang w:val="en-GB" w:eastAsia="es-ES"/>
              </w:rPr>
            </w:pPr>
            <w:r w:rsidRPr="00BD0D26">
              <w:rPr>
                <w:rFonts w:ascii="Times New Roman" w:eastAsia="Times New Roman" w:hAnsi="Times New Roman" w:cs="Times New Roman"/>
                <w:b/>
                <w:sz w:val="20"/>
                <w:szCs w:val="20"/>
                <w:lang w:val="en-GB" w:eastAsia="es-ES"/>
              </w:rPr>
              <w:t>Life underwriting risk</w:t>
            </w:r>
          </w:p>
          <w:p w:rsidR="00EE167C" w:rsidRPr="00BD0D26" w:rsidRDefault="00EE167C" w:rsidP="00BF6376">
            <w:pPr>
              <w:spacing w:after="0" w:line="240" w:lineRule="auto"/>
              <w:rPr>
                <w:rFonts w:ascii="Times New Roman" w:eastAsia="Times New Roman" w:hAnsi="Times New Roman" w:cs="Times New Roman"/>
                <w:b/>
                <w:bCs/>
                <w:sz w:val="20"/>
                <w:szCs w:val="20"/>
                <w:lang w:val="en-GB" w:eastAsia="es-ES"/>
              </w:rPr>
            </w:pPr>
          </w:p>
        </w:tc>
        <w:tc>
          <w:tcPr>
            <w:tcW w:w="5412" w:type="dxa"/>
            <w:tcBorders>
              <w:top w:val="nil"/>
              <w:left w:val="nil"/>
              <w:bottom w:val="nil"/>
              <w:right w:val="nil"/>
            </w:tcBorders>
            <w:shd w:val="clear" w:color="auto" w:fill="auto"/>
            <w:noWrap/>
            <w:hideMark/>
          </w:tcPr>
          <w:p w:rsidR="00EE167C" w:rsidRPr="00BD0D26" w:rsidRDefault="00EE167C" w:rsidP="00BF6376">
            <w:pPr>
              <w:spacing w:after="0" w:line="240" w:lineRule="auto"/>
              <w:rPr>
                <w:rFonts w:ascii="Times New Roman" w:eastAsia="Times New Roman" w:hAnsi="Times New Roman" w:cs="Times New Roman"/>
                <w:b/>
                <w:bCs/>
                <w:sz w:val="20"/>
                <w:szCs w:val="20"/>
                <w:lang w:val="en-GB" w:eastAsia="es-ES"/>
              </w:rPr>
            </w:pPr>
          </w:p>
        </w:tc>
      </w:tr>
      <w:tr w:rsidR="00BF6376" w:rsidRPr="00BD0D26" w:rsidTr="00BD0D26">
        <w:trPr>
          <w:trHeight w:val="285"/>
        </w:trPr>
        <w:tc>
          <w:tcPr>
            <w:tcW w:w="1276"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EE167C" w:rsidRPr="00BD0D26" w:rsidRDefault="00BF6376"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R0100/C0020</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(A1)</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Initial absolute values before shock – Assets – Mortality  risk </w:t>
            </w:r>
          </w:p>
        </w:tc>
        <w:tc>
          <w:tcPr>
            <w:tcW w:w="541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assets </w:t>
            </w:r>
            <w:del w:id="18" w:author="Author">
              <w:r w:rsidRPr="00BD0D26" w:rsidDel="008513EE">
                <w:rPr>
                  <w:rFonts w:ascii="Times New Roman" w:eastAsia="Times New Roman" w:hAnsi="Times New Roman" w:cs="Times New Roman"/>
                  <w:sz w:val="20"/>
                  <w:szCs w:val="20"/>
                  <w:lang w:val="en-GB" w:eastAsia="es-ES"/>
                </w:rPr>
                <w:delText>subject</w:delText>
              </w:r>
            </w:del>
            <w:ins w:id="19" w:author="Author">
              <w:r w:rsidR="008513EE">
                <w:rPr>
                  <w:rFonts w:ascii="Times New Roman" w:eastAsia="Times New Roman" w:hAnsi="Times New Roman" w:cs="Times New Roman"/>
                  <w:sz w:val="20"/>
                  <w:szCs w:val="20"/>
                  <w:lang w:val="en-GB" w:eastAsia="es-ES"/>
                </w:rPr>
                <w:t>sensitive</w:t>
              </w:r>
            </w:ins>
            <w:r w:rsidRPr="00BD0D26">
              <w:rPr>
                <w:rFonts w:ascii="Times New Roman" w:eastAsia="Times New Roman" w:hAnsi="Times New Roman" w:cs="Times New Roman"/>
                <w:sz w:val="20"/>
                <w:szCs w:val="20"/>
                <w:lang w:val="en-GB" w:eastAsia="es-ES"/>
              </w:rPr>
              <w:t xml:space="preserve"> to mortality risk, before the shock.</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BD0D26">
        <w:trPr>
          <w:trHeight w:val="585"/>
        </w:trPr>
        <w:tc>
          <w:tcPr>
            <w:tcW w:w="1276" w:type="dxa"/>
            <w:gridSpan w:val="2"/>
            <w:vMerge/>
            <w:tcBorders>
              <w:top w:val="single" w:sz="4" w:space="0" w:color="auto"/>
              <w:left w:val="single" w:sz="4" w:space="0" w:color="auto"/>
              <w:bottom w:val="single" w:sz="4" w:space="0" w:color="auto"/>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single" w:sz="4" w:space="0" w:color="auto"/>
              <w:left w:val="single" w:sz="4" w:space="0" w:color="auto"/>
              <w:bottom w:val="single" w:sz="4" w:space="0" w:color="auto"/>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vMerge/>
            <w:tcBorders>
              <w:top w:val="single" w:sz="4" w:space="0" w:color="auto"/>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BD0D26" w:rsidTr="00BD0D26">
        <w:trPr>
          <w:trHeight w:val="915"/>
        </w:trPr>
        <w:tc>
          <w:tcPr>
            <w:tcW w:w="1276" w:type="dxa"/>
            <w:gridSpan w:val="2"/>
            <w:tcBorders>
              <w:top w:val="nil"/>
              <w:left w:val="single" w:sz="4" w:space="0" w:color="auto"/>
              <w:bottom w:val="single" w:sz="4" w:space="0" w:color="auto"/>
              <w:right w:val="single" w:sz="4" w:space="0" w:color="auto"/>
            </w:tcBorders>
            <w:shd w:val="clear" w:color="auto" w:fill="auto"/>
          </w:tcPr>
          <w:p w:rsidR="00EE167C" w:rsidRPr="00BD0D26" w:rsidRDefault="00BF6376"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R0100/C0030</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(A1A)</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Initial absolute values before shock – Liabilities – Mortality risk  </w:t>
            </w: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liabilities </w:t>
            </w:r>
            <w:del w:id="20" w:author="Author">
              <w:r w:rsidRPr="00BD0D26" w:rsidDel="008513EE">
                <w:rPr>
                  <w:rFonts w:ascii="Times New Roman" w:eastAsia="Times New Roman" w:hAnsi="Times New Roman" w:cs="Times New Roman"/>
                  <w:sz w:val="20"/>
                  <w:szCs w:val="20"/>
                  <w:lang w:val="en-GB" w:eastAsia="es-ES"/>
                </w:rPr>
                <w:delText>subject</w:delText>
              </w:r>
            </w:del>
            <w:ins w:id="21" w:author="Author">
              <w:r w:rsidR="008513EE">
                <w:rPr>
                  <w:rFonts w:ascii="Times New Roman" w:eastAsia="Times New Roman" w:hAnsi="Times New Roman" w:cs="Times New Roman"/>
                  <w:sz w:val="20"/>
                  <w:szCs w:val="20"/>
                  <w:lang w:val="en-GB" w:eastAsia="es-ES"/>
                </w:rPr>
                <w:t>sensitive</w:t>
              </w:r>
            </w:ins>
            <w:r w:rsidRPr="00BD0D26">
              <w:rPr>
                <w:rFonts w:ascii="Times New Roman" w:eastAsia="Times New Roman" w:hAnsi="Times New Roman" w:cs="Times New Roman"/>
                <w:sz w:val="20"/>
                <w:szCs w:val="20"/>
                <w:lang w:val="en-GB" w:eastAsia="es-ES"/>
              </w:rPr>
              <w:t xml:space="preserve"> to mortality risk, before the shock.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BF6376" w:rsidRPr="00BD0D26" w:rsidTr="00BD0D26">
        <w:trPr>
          <w:trHeight w:val="780"/>
        </w:trPr>
        <w:tc>
          <w:tcPr>
            <w:tcW w:w="1276" w:type="dxa"/>
            <w:gridSpan w:val="2"/>
            <w:tcBorders>
              <w:top w:val="nil"/>
              <w:left w:val="single" w:sz="4" w:space="0" w:color="auto"/>
              <w:bottom w:val="single" w:sz="4" w:space="0" w:color="auto"/>
              <w:right w:val="single" w:sz="4" w:space="0" w:color="auto"/>
            </w:tcBorders>
            <w:shd w:val="clear" w:color="auto" w:fill="auto"/>
          </w:tcPr>
          <w:p w:rsidR="00EE167C" w:rsidRPr="00BD0D26" w:rsidRDefault="00BF6376"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R0100/C0040</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(B1)</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Assets – Mortality risk </w:t>
            </w:r>
          </w:p>
        </w:tc>
        <w:tc>
          <w:tcPr>
            <w:tcW w:w="5412" w:type="dxa"/>
            <w:tcBorders>
              <w:top w:val="nil"/>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assets </w:t>
            </w:r>
            <w:del w:id="22" w:author="Author">
              <w:r w:rsidRPr="00BD0D26" w:rsidDel="008513EE">
                <w:rPr>
                  <w:rFonts w:ascii="Times New Roman" w:eastAsia="Times New Roman" w:hAnsi="Times New Roman" w:cs="Times New Roman"/>
                  <w:sz w:val="20"/>
                  <w:szCs w:val="20"/>
                  <w:lang w:val="en-GB" w:eastAsia="es-ES"/>
                </w:rPr>
                <w:delText>subject</w:delText>
              </w:r>
            </w:del>
            <w:ins w:id="23" w:author="Author">
              <w:r w:rsidR="008513EE">
                <w:rPr>
                  <w:rFonts w:ascii="Times New Roman" w:eastAsia="Times New Roman" w:hAnsi="Times New Roman" w:cs="Times New Roman"/>
                  <w:sz w:val="20"/>
                  <w:szCs w:val="20"/>
                  <w:lang w:val="en-GB" w:eastAsia="es-ES"/>
                </w:rPr>
                <w:t>sensitive</w:t>
              </w:r>
            </w:ins>
            <w:r w:rsidRPr="00BD0D26">
              <w:rPr>
                <w:rFonts w:ascii="Times New Roman" w:eastAsia="Times New Roman" w:hAnsi="Times New Roman" w:cs="Times New Roman"/>
                <w:sz w:val="20"/>
                <w:szCs w:val="20"/>
                <w:lang w:val="en-GB" w:eastAsia="es-ES"/>
              </w:rPr>
              <w:t xml:space="preserve"> to mortality risk after the shock (i.e. permanent increase in mortality rates).</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BD0D26">
        <w:trPr>
          <w:trHeight w:val="1560"/>
        </w:trPr>
        <w:tc>
          <w:tcPr>
            <w:tcW w:w="1276" w:type="dxa"/>
            <w:gridSpan w:val="2"/>
            <w:tcBorders>
              <w:top w:val="nil"/>
              <w:left w:val="single" w:sz="4" w:space="0" w:color="auto"/>
              <w:bottom w:val="single" w:sz="4" w:space="0" w:color="auto"/>
              <w:right w:val="single" w:sz="4" w:space="0" w:color="auto"/>
            </w:tcBorders>
            <w:shd w:val="clear" w:color="auto" w:fill="auto"/>
          </w:tcPr>
          <w:p w:rsidR="00EE167C" w:rsidRPr="00BD0D26" w:rsidRDefault="00BF6376"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R0100/C0050</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(B1A)</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values after shock – Liabilities (after the loss absorbing capacity of technical provisions) – Mortality risk</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liabilities (after the loss absorbing capacity of technical provisions) </w:t>
            </w:r>
            <w:del w:id="24" w:author="Author">
              <w:r w:rsidRPr="00BD0D26" w:rsidDel="008513EE">
                <w:rPr>
                  <w:rFonts w:ascii="Times New Roman" w:eastAsia="Times New Roman" w:hAnsi="Times New Roman" w:cs="Times New Roman"/>
                  <w:sz w:val="20"/>
                  <w:szCs w:val="20"/>
                  <w:lang w:val="en-GB" w:eastAsia="es-ES"/>
                </w:rPr>
                <w:delText>subject</w:delText>
              </w:r>
            </w:del>
            <w:ins w:id="25" w:author="Author">
              <w:r w:rsidR="008513EE">
                <w:rPr>
                  <w:rFonts w:ascii="Times New Roman" w:eastAsia="Times New Roman" w:hAnsi="Times New Roman" w:cs="Times New Roman"/>
                  <w:sz w:val="20"/>
                  <w:szCs w:val="20"/>
                  <w:lang w:val="en-GB" w:eastAsia="es-ES"/>
                </w:rPr>
                <w:t>sensitive</w:t>
              </w:r>
            </w:ins>
            <w:r w:rsidRPr="00BD0D26">
              <w:rPr>
                <w:rFonts w:ascii="Times New Roman" w:eastAsia="Times New Roman" w:hAnsi="Times New Roman" w:cs="Times New Roman"/>
                <w:sz w:val="20"/>
                <w:szCs w:val="20"/>
                <w:lang w:val="en-GB" w:eastAsia="es-ES"/>
              </w:rPr>
              <w:t xml:space="preserve"> to risk, after the shock (i.e. permanent increase in mortality rates).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EE167C" w:rsidRPr="00BD0D26" w:rsidTr="00BD0D26">
        <w:trPr>
          <w:trHeight w:val="1559"/>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R0100/C0060</w:t>
            </w: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(C1)</w:t>
            </w: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 after shock – Net solvency capital requirements– Mortality risk</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net capital charge for mortality risk after the shock (after adjustment for the loss absorbing capacity of technical provisions).</w:t>
            </w: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If R0010/C0010=1, this item represents net capital charge for mortality risk calculated using simplifications.</w:t>
            </w:r>
          </w:p>
        </w:tc>
      </w:tr>
      <w:tr w:rsidR="00BF6376" w:rsidRPr="00BD0D26" w:rsidTr="00BD0D26">
        <w:trPr>
          <w:trHeight w:val="1515"/>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BD0D26" w:rsidRDefault="00BF6376"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R0100/C0070</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(B1B)</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Liabilities (before the loss-absorbing capacity of technical provisions) – Mortality risk </w:t>
            </w:r>
          </w:p>
        </w:tc>
        <w:tc>
          <w:tcPr>
            <w:tcW w:w="5412" w:type="dxa"/>
            <w:tcBorders>
              <w:top w:val="single" w:sz="4" w:space="0" w:color="auto"/>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liabilities (before the loss absorbing capacity of technical provisions) </w:t>
            </w:r>
            <w:del w:id="26" w:author="Author">
              <w:r w:rsidRPr="00BD0D26" w:rsidDel="008513EE">
                <w:rPr>
                  <w:rFonts w:ascii="Times New Roman" w:eastAsia="Times New Roman" w:hAnsi="Times New Roman" w:cs="Times New Roman"/>
                  <w:sz w:val="20"/>
                  <w:szCs w:val="20"/>
                  <w:lang w:val="en-GB" w:eastAsia="es-ES"/>
                </w:rPr>
                <w:delText>subject</w:delText>
              </w:r>
            </w:del>
            <w:ins w:id="27" w:author="Author">
              <w:r w:rsidR="008513EE">
                <w:rPr>
                  <w:rFonts w:ascii="Times New Roman" w:eastAsia="Times New Roman" w:hAnsi="Times New Roman" w:cs="Times New Roman"/>
                  <w:sz w:val="20"/>
                  <w:szCs w:val="20"/>
                  <w:lang w:val="en-GB" w:eastAsia="es-ES"/>
                </w:rPr>
                <w:t>sensitive</w:t>
              </w:r>
            </w:ins>
            <w:r w:rsidRPr="00BD0D26">
              <w:rPr>
                <w:rFonts w:ascii="Times New Roman" w:eastAsia="Times New Roman" w:hAnsi="Times New Roman" w:cs="Times New Roman"/>
                <w:sz w:val="20"/>
                <w:szCs w:val="20"/>
                <w:lang w:val="en-GB" w:eastAsia="es-ES"/>
              </w:rPr>
              <w:t xml:space="preserve"> to mortality risk, after the shock (permanent increase in mortality rates).</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2D767C" w:rsidRPr="00BD0D26" w:rsidTr="00BD0D26">
        <w:trPr>
          <w:trHeight w:val="1297"/>
        </w:trPr>
        <w:tc>
          <w:tcPr>
            <w:tcW w:w="1276" w:type="dxa"/>
            <w:gridSpan w:val="2"/>
            <w:tcBorders>
              <w:top w:val="nil"/>
              <w:left w:val="single" w:sz="4" w:space="0" w:color="auto"/>
              <w:bottom w:val="single" w:sz="4" w:space="0" w:color="auto"/>
              <w:right w:val="single" w:sz="4" w:space="0" w:color="auto"/>
            </w:tcBorders>
            <w:shd w:val="clear" w:color="auto" w:fill="auto"/>
          </w:tcPr>
          <w:p w:rsidR="002D767C" w:rsidRPr="00BD0D26" w:rsidRDefault="002D7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R0100/C0080</w:t>
            </w:r>
          </w:p>
          <w:p w:rsidR="002D767C" w:rsidRPr="00BD0D26" w:rsidRDefault="002D7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(D1)</w:t>
            </w:r>
          </w:p>
        </w:tc>
        <w:tc>
          <w:tcPr>
            <w:tcW w:w="2586" w:type="dxa"/>
            <w:tcBorders>
              <w:top w:val="nil"/>
              <w:left w:val="single" w:sz="4" w:space="0" w:color="auto"/>
              <w:bottom w:val="single" w:sz="4" w:space="0" w:color="auto"/>
              <w:right w:val="single" w:sz="4" w:space="0" w:color="auto"/>
            </w:tcBorders>
            <w:shd w:val="clear" w:color="auto" w:fill="auto"/>
            <w:hideMark/>
          </w:tcPr>
          <w:p w:rsidR="002D767C" w:rsidRPr="00BD0D26" w:rsidRDefault="002D7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 after shock – Gross solvency capital - Mortality risk </w:t>
            </w:r>
          </w:p>
        </w:tc>
        <w:tc>
          <w:tcPr>
            <w:tcW w:w="5412" w:type="dxa"/>
            <w:tcBorders>
              <w:top w:val="single" w:sz="4" w:space="0" w:color="auto"/>
              <w:left w:val="nil"/>
              <w:right w:val="single" w:sz="4" w:space="0" w:color="auto"/>
            </w:tcBorders>
            <w:shd w:val="clear" w:color="auto" w:fill="auto"/>
            <w:hideMark/>
          </w:tcPr>
          <w:p w:rsidR="002D767C" w:rsidRPr="00BD0D26" w:rsidRDefault="002D7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gross capital charge for mortality risk. (before the loss absorbing capacity of technical provisions)</w:t>
            </w:r>
          </w:p>
          <w:p w:rsidR="002D767C" w:rsidRPr="00BD0D26" w:rsidRDefault="002D767C" w:rsidP="00BF6376">
            <w:pPr>
              <w:spacing w:after="0" w:line="240" w:lineRule="auto"/>
              <w:rPr>
                <w:rFonts w:ascii="Times New Roman" w:eastAsia="Times New Roman" w:hAnsi="Times New Roman" w:cs="Times New Roman"/>
                <w:sz w:val="20"/>
                <w:szCs w:val="20"/>
                <w:lang w:val="en-GB" w:eastAsia="es-ES"/>
              </w:rPr>
            </w:pPr>
          </w:p>
          <w:p w:rsidR="002D767C" w:rsidRPr="00BD0D26" w:rsidRDefault="002D7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If R0010/C0010=1, this item represents gross capital charge for mortality risk calculated using simplifications.</w:t>
            </w:r>
          </w:p>
        </w:tc>
      </w:tr>
      <w:tr w:rsidR="00BF6376" w:rsidRPr="00BD0D26" w:rsidTr="00BD0D26">
        <w:trPr>
          <w:trHeight w:val="102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BD0D26" w:rsidRDefault="00BF6376"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R0200/C0020</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(A2)</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Initial absolute values before shock – Assets – Longevity  risk </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assets </w:t>
            </w:r>
            <w:del w:id="28" w:author="Author">
              <w:r w:rsidRPr="00BD0D26" w:rsidDel="008513EE">
                <w:rPr>
                  <w:rFonts w:ascii="Times New Roman" w:eastAsia="Times New Roman" w:hAnsi="Times New Roman" w:cs="Times New Roman"/>
                  <w:sz w:val="20"/>
                  <w:szCs w:val="20"/>
                  <w:lang w:val="en-GB" w:eastAsia="es-ES"/>
                </w:rPr>
                <w:delText>subject</w:delText>
              </w:r>
            </w:del>
            <w:ins w:id="29" w:author="Author">
              <w:r w:rsidR="008513EE">
                <w:rPr>
                  <w:rFonts w:ascii="Times New Roman" w:eastAsia="Times New Roman" w:hAnsi="Times New Roman" w:cs="Times New Roman"/>
                  <w:sz w:val="20"/>
                  <w:szCs w:val="20"/>
                  <w:lang w:val="en-GB" w:eastAsia="es-ES"/>
                </w:rPr>
                <w:t>sensitive</w:t>
              </w:r>
            </w:ins>
            <w:r w:rsidRPr="00BD0D26">
              <w:rPr>
                <w:rFonts w:ascii="Times New Roman" w:eastAsia="Times New Roman" w:hAnsi="Times New Roman" w:cs="Times New Roman"/>
                <w:sz w:val="20"/>
                <w:szCs w:val="20"/>
                <w:lang w:val="en-GB" w:eastAsia="es-ES"/>
              </w:rPr>
              <w:t xml:space="preserve"> to longevity risk, before the shock.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BD0D26">
        <w:trPr>
          <w:trHeight w:val="990"/>
        </w:trPr>
        <w:tc>
          <w:tcPr>
            <w:tcW w:w="1276" w:type="dxa"/>
            <w:gridSpan w:val="2"/>
            <w:tcBorders>
              <w:top w:val="nil"/>
              <w:left w:val="single" w:sz="4" w:space="0" w:color="auto"/>
              <w:bottom w:val="single" w:sz="4" w:space="0" w:color="auto"/>
              <w:right w:val="single" w:sz="4" w:space="0" w:color="auto"/>
            </w:tcBorders>
            <w:shd w:val="clear" w:color="auto" w:fill="auto"/>
          </w:tcPr>
          <w:p w:rsidR="00EE167C" w:rsidRPr="00BD0D26" w:rsidRDefault="00BF6376"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R0200/C0030</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(A2A)</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Initial absolute values before shock – Liabilities – Longevity risk  </w:t>
            </w: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liabilities </w:t>
            </w:r>
            <w:del w:id="30" w:author="Author">
              <w:r w:rsidRPr="00BD0D26" w:rsidDel="008513EE">
                <w:rPr>
                  <w:rFonts w:ascii="Times New Roman" w:eastAsia="Times New Roman" w:hAnsi="Times New Roman" w:cs="Times New Roman"/>
                  <w:sz w:val="20"/>
                  <w:szCs w:val="20"/>
                  <w:lang w:val="en-GB" w:eastAsia="es-ES"/>
                </w:rPr>
                <w:delText>subject</w:delText>
              </w:r>
            </w:del>
            <w:ins w:id="31" w:author="Author">
              <w:r w:rsidR="008513EE">
                <w:rPr>
                  <w:rFonts w:ascii="Times New Roman" w:eastAsia="Times New Roman" w:hAnsi="Times New Roman" w:cs="Times New Roman"/>
                  <w:sz w:val="20"/>
                  <w:szCs w:val="20"/>
                  <w:lang w:val="en-GB" w:eastAsia="es-ES"/>
                </w:rPr>
                <w:t>sensitive</w:t>
              </w:r>
            </w:ins>
            <w:r w:rsidRPr="00BD0D26">
              <w:rPr>
                <w:rFonts w:ascii="Times New Roman" w:eastAsia="Times New Roman" w:hAnsi="Times New Roman" w:cs="Times New Roman"/>
                <w:sz w:val="20"/>
                <w:szCs w:val="20"/>
                <w:lang w:val="en-GB" w:eastAsia="es-ES"/>
              </w:rPr>
              <w:t xml:space="preserve"> to longevity risk charge, before the shock.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BF6376" w:rsidRPr="00BD0D26" w:rsidTr="00BD0D26">
        <w:trPr>
          <w:trHeight w:val="765"/>
        </w:trPr>
        <w:tc>
          <w:tcPr>
            <w:tcW w:w="1276" w:type="dxa"/>
            <w:gridSpan w:val="2"/>
            <w:tcBorders>
              <w:top w:val="nil"/>
              <w:left w:val="single" w:sz="4" w:space="0" w:color="auto"/>
              <w:bottom w:val="single" w:sz="4" w:space="0" w:color="auto"/>
              <w:right w:val="single" w:sz="4" w:space="0" w:color="auto"/>
            </w:tcBorders>
            <w:shd w:val="clear" w:color="auto" w:fill="auto"/>
          </w:tcPr>
          <w:p w:rsidR="00EE167C" w:rsidRPr="00BD0D26" w:rsidRDefault="00BF6376"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R0200/C0040</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(B2)</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Assets – Longevity risk </w:t>
            </w: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assets </w:t>
            </w:r>
            <w:del w:id="32" w:author="Author">
              <w:r w:rsidRPr="00BD0D26" w:rsidDel="008513EE">
                <w:rPr>
                  <w:rFonts w:ascii="Times New Roman" w:eastAsia="Times New Roman" w:hAnsi="Times New Roman" w:cs="Times New Roman"/>
                  <w:sz w:val="20"/>
                  <w:szCs w:val="20"/>
                  <w:lang w:val="en-GB" w:eastAsia="es-ES"/>
                </w:rPr>
                <w:delText>subject</w:delText>
              </w:r>
            </w:del>
            <w:ins w:id="33" w:author="Author">
              <w:r w:rsidR="008513EE">
                <w:rPr>
                  <w:rFonts w:ascii="Times New Roman" w:eastAsia="Times New Roman" w:hAnsi="Times New Roman" w:cs="Times New Roman"/>
                  <w:sz w:val="20"/>
                  <w:szCs w:val="20"/>
                  <w:lang w:val="en-GB" w:eastAsia="es-ES"/>
                </w:rPr>
                <w:t>sensitive</w:t>
              </w:r>
            </w:ins>
            <w:r w:rsidRPr="00BD0D26">
              <w:rPr>
                <w:rFonts w:ascii="Times New Roman" w:eastAsia="Times New Roman" w:hAnsi="Times New Roman" w:cs="Times New Roman"/>
                <w:sz w:val="20"/>
                <w:szCs w:val="20"/>
                <w:lang w:val="en-GB" w:eastAsia="es-ES"/>
              </w:rPr>
              <w:t xml:space="preserve"> to longevity risk, after the shock (i.e. permanent decrease in mortality rates).</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BD0D26">
        <w:trPr>
          <w:trHeight w:val="1545"/>
        </w:trPr>
        <w:tc>
          <w:tcPr>
            <w:tcW w:w="1276" w:type="dxa"/>
            <w:gridSpan w:val="2"/>
            <w:tcBorders>
              <w:top w:val="nil"/>
              <w:left w:val="single" w:sz="4" w:space="0" w:color="auto"/>
              <w:bottom w:val="single" w:sz="4" w:space="0" w:color="auto"/>
              <w:right w:val="single" w:sz="4" w:space="0" w:color="auto"/>
            </w:tcBorders>
            <w:shd w:val="clear" w:color="auto" w:fill="auto"/>
          </w:tcPr>
          <w:p w:rsidR="00EE167C" w:rsidRPr="00BD0D26" w:rsidRDefault="00BF6376"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R0200/C0050</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(B2A)</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values after shock – Liabilities (after the loss absorbing capacity of technical provisions) – Longevity risk</w:t>
            </w:r>
          </w:p>
        </w:tc>
        <w:tc>
          <w:tcPr>
            <w:tcW w:w="5412" w:type="dxa"/>
            <w:tcBorders>
              <w:top w:val="nil"/>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liabilities (after the loss absorbing capacity of technical provisions </w:t>
            </w:r>
            <w:del w:id="34" w:author="Author">
              <w:r w:rsidRPr="00BD0D26" w:rsidDel="008513EE">
                <w:rPr>
                  <w:rFonts w:ascii="Times New Roman" w:eastAsia="Times New Roman" w:hAnsi="Times New Roman" w:cs="Times New Roman"/>
                  <w:sz w:val="20"/>
                  <w:szCs w:val="20"/>
                  <w:lang w:val="en-GB" w:eastAsia="es-ES"/>
                </w:rPr>
                <w:delText>subject</w:delText>
              </w:r>
            </w:del>
            <w:ins w:id="35" w:author="Author">
              <w:r w:rsidR="008513EE">
                <w:rPr>
                  <w:rFonts w:ascii="Times New Roman" w:eastAsia="Times New Roman" w:hAnsi="Times New Roman" w:cs="Times New Roman"/>
                  <w:sz w:val="20"/>
                  <w:szCs w:val="20"/>
                  <w:lang w:val="en-GB" w:eastAsia="es-ES"/>
                </w:rPr>
                <w:t>sensitive</w:t>
              </w:r>
            </w:ins>
            <w:r w:rsidRPr="00BD0D26">
              <w:rPr>
                <w:rFonts w:ascii="Times New Roman" w:eastAsia="Times New Roman" w:hAnsi="Times New Roman" w:cs="Times New Roman"/>
                <w:sz w:val="20"/>
                <w:szCs w:val="20"/>
                <w:lang w:val="en-GB" w:eastAsia="es-ES"/>
              </w:rPr>
              <w:t xml:space="preserve"> to longevity risk, after the shock (i.e. permanent decrease in mortality rates).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EE167C" w:rsidRPr="00BD0D26" w:rsidTr="00BD0D26">
        <w:trPr>
          <w:trHeight w:val="1628"/>
        </w:trPr>
        <w:tc>
          <w:tcPr>
            <w:tcW w:w="1276" w:type="dxa"/>
            <w:gridSpan w:val="2"/>
            <w:tcBorders>
              <w:top w:val="nil"/>
              <w:left w:val="single" w:sz="4" w:space="0" w:color="auto"/>
              <w:bottom w:val="single" w:sz="4" w:space="0" w:color="auto"/>
              <w:right w:val="single" w:sz="4" w:space="0" w:color="auto"/>
            </w:tcBorders>
            <w:shd w:val="clear" w:color="auto" w:fill="auto"/>
          </w:tcPr>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R0200/C0060</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(C2)</w:t>
            </w: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single" w:sz="4" w:space="0" w:color="auto"/>
              <w:bottom w:val="single" w:sz="4" w:space="0" w:color="auto"/>
              <w:right w:val="single" w:sz="4" w:space="0" w:color="auto"/>
            </w:tcBorders>
            <w:shd w:val="clear" w:color="auto" w:fill="auto"/>
            <w:hideMark/>
          </w:tcPr>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 after shock – Net solvency capital requirements – Longevity risk</w:t>
            </w:r>
          </w:p>
        </w:tc>
        <w:tc>
          <w:tcPr>
            <w:tcW w:w="5412" w:type="dxa"/>
            <w:tcBorders>
              <w:top w:val="single" w:sz="4" w:space="0" w:color="auto"/>
              <w:left w:val="nil"/>
              <w:bottom w:val="single" w:sz="4" w:space="0" w:color="auto"/>
              <w:right w:val="single" w:sz="4" w:space="0" w:color="auto"/>
            </w:tcBorders>
            <w:shd w:val="clear" w:color="auto" w:fill="auto"/>
            <w:hideMark/>
          </w:tcPr>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net capital charge for longevity risk after the shock (after adjustment for the loss absorbing capacity of technical provisions).</w:t>
            </w: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 </w:t>
            </w: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If R0020/C0010=1, this item represents net capital charge for longevity risk calculated using simplifications</w:t>
            </w:r>
          </w:p>
        </w:tc>
      </w:tr>
      <w:tr w:rsidR="00BF6376" w:rsidRPr="00BD0D26" w:rsidTr="00BD0D26">
        <w:trPr>
          <w:trHeight w:val="156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BD0D26" w:rsidRDefault="00BF6376"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R0200/C0070</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(B2B)</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Liabilities (before the loss-absorbing capacity of technical provisions)– Longevity risk </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liabilities (before the loss absorbing capacity of technical provisions) </w:t>
            </w:r>
            <w:del w:id="36" w:author="Author">
              <w:r w:rsidRPr="00BD0D26" w:rsidDel="008513EE">
                <w:rPr>
                  <w:rFonts w:ascii="Times New Roman" w:eastAsia="Times New Roman" w:hAnsi="Times New Roman" w:cs="Times New Roman"/>
                  <w:sz w:val="20"/>
                  <w:szCs w:val="20"/>
                  <w:lang w:val="en-GB" w:eastAsia="es-ES"/>
                </w:rPr>
                <w:delText>subject</w:delText>
              </w:r>
            </w:del>
            <w:ins w:id="37" w:author="Author">
              <w:r w:rsidR="008513EE">
                <w:rPr>
                  <w:rFonts w:ascii="Times New Roman" w:eastAsia="Times New Roman" w:hAnsi="Times New Roman" w:cs="Times New Roman"/>
                  <w:sz w:val="20"/>
                  <w:szCs w:val="20"/>
                  <w:lang w:val="en-GB" w:eastAsia="es-ES"/>
                </w:rPr>
                <w:t>sensitive</w:t>
              </w:r>
            </w:ins>
            <w:r w:rsidRPr="00BD0D26">
              <w:rPr>
                <w:rFonts w:ascii="Times New Roman" w:eastAsia="Times New Roman" w:hAnsi="Times New Roman" w:cs="Times New Roman"/>
                <w:sz w:val="20"/>
                <w:szCs w:val="20"/>
                <w:lang w:val="en-GB" w:eastAsia="es-ES"/>
              </w:rPr>
              <w:t xml:space="preserve"> to longevity risk charge, after the shock (permanent decrease in mortality rates.</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EE167C" w:rsidRPr="00BD0D26" w:rsidTr="00BD0D26">
        <w:trPr>
          <w:trHeight w:val="1335"/>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R0200/C0080</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(D2)</w:t>
            </w: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 after shock – Gross solvency capital - Longevity risk </w:t>
            </w:r>
          </w:p>
        </w:tc>
        <w:tc>
          <w:tcPr>
            <w:tcW w:w="5412" w:type="dxa"/>
            <w:tcBorders>
              <w:top w:val="single" w:sz="4" w:space="0" w:color="auto"/>
              <w:left w:val="nil"/>
              <w:bottom w:val="single" w:sz="4" w:space="0" w:color="auto"/>
              <w:right w:val="single" w:sz="4" w:space="0" w:color="auto"/>
            </w:tcBorders>
            <w:shd w:val="clear" w:color="auto" w:fill="auto"/>
            <w:hideMark/>
          </w:tcPr>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gross capital charge for longevity risk (before the loss absorbing capacity of technical provisions).</w:t>
            </w: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p>
          <w:p w:rsidR="00EE167C" w:rsidRPr="00BD0D26" w:rsidRDefault="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If R0020/C0010=1, this item represents gross capital charge for longevity risk calculated using simplifications. </w:t>
            </w:r>
          </w:p>
        </w:tc>
      </w:tr>
      <w:tr w:rsidR="00BF6376" w:rsidRPr="00BD0D26" w:rsidTr="00BD0D26">
        <w:trPr>
          <w:trHeight w:val="90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BD0D26" w:rsidRDefault="00BF6376"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R0300/C0020</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(A3)</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Initial absolute values before shock – Assets – Disability - morbidity  risk </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assets </w:t>
            </w:r>
            <w:del w:id="38" w:author="Author">
              <w:r w:rsidRPr="00BD0D26" w:rsidDel="008513EE">
                <w:rPr>
                  <w:rFonts w:ascii="Times New Roman" w:eastAsia="Times New Roman" w:hAnsi="Times New Roman" w:cs="Times New Roman"/>
                  <w:sz w:val="20"/>
                  <w:szCs w:val="20"/>
                  <w:lang w:val="en-GB" w:eastAsia="es-ES"/>
                </w:rPr>
                <w:delText>subject</w:delText>
              </w:r>
            </w:del>
            <w:ins w:id="39" w:author="Author">
              <w:r w:rsidR="008513EE">
                <w:rPr>
                  <w:rFonts w:ascii="Times New Roman" w:eastAsia="Times New Roman" w:hAnsi="Times New Roman" w:cs="Times New Roman"/>
                  <w:sz w:val="20"/>
                  <w:szCs w:val="20"/>
                  <w:lang w:val="en-GB" w:eastAsia="es-ES"/>
                </w:rPr>
                <w:t>sensitive</w:t>
              </w:r>
            </w:ins>
            <w:r w:rsidRPr="00BD0D26">
              <w:rPr>
                <w:rFonts w:ascii="Times New Roman" w:eastAsia="Times New Roman" w:hAnsi="Times New Roman" w:cs="Times New Roman"/>
                <w:sz w:val="20"/>
                <w:szCs w:val="20"/>
                <w:lang w:val="en-GB" w:eastAsia="es-ES"/>
              </w:rPr>
              <w:t xml:space="preserve"> to disability - morbidity risk, before the shock.</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BD0D26">
        <w:trPr>
          <w:trHeight w:val="975"/>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BD0D26" w:rsidRDefault="00BF6376"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R0300/C0030</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(A3A)</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Initial absolute values before shock – Liabilities – Disability- morbidity risk  </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liabilities </w:t>
            </w:r>
            <w:del w:id="40" w:author="Author">
              <w:r w:rsidRPr="00BD0D26" w:rsidDel="008513EE">
                <w:rPr>
                  <w:rFonts w:ascii="Times New Roman" w:eastAsia="Times New Roman" w:hAnsi="Times New Roman" w:cs="Times New Roman"/>
                  <w:sz w:val="20"/>
                  <w:szCs w:val="20"/>
                  <w:lang w:val="en-GB" w:eastAsia="es-ES"/>
                </w:rPr>
                <w:delText>subject</w:delText>
              </w:r>
            </w:del>
            <w:ins w:id="41" w:author="Author">
              <w:r w:rsidR="008513EE">
                <w:rPr>
                  <w:rFonts w:ascii="Times New Roman" w:eastAsia="Times New Roman" w:hAnsi="Times New Roman" w:cs="Times New Roman"/>
                  <w:sz w:val="20"/>
                  <w:szCs w:val="20"/>
                  <w:lang w:val="en-GB" w:eastAsia="es-ES"/>
                </w:rPr>
                <w:t>sensitive</w:t>
              </w:r>
            </w:ins>
            <w:r w:rsidRPr="00BD0D26">
              <w:rPr>
                <w:rFonts w:ascii="Times New Roman" w:eastAsia="Times New Roman" w:hAnsi="Times New Roman" w:cs="Times New Roman"/>
                <w:sz w:val="20"/>
                <w:szCs w:val="20"/>
                <w:lang w:val="en-GB" w:eastAsia="es-ES"/>
              </w:rPr>
              <w:t xml:space="preserve"> to disability – morbidity risk, before the shock.</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BF6376" w:rsidRPr="00BD0D26" w:rsidTr="00BD0D26">
        <w:trPr>
          <w:trHeight w:val="219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BD0D26" w:rsidRDefault="00BF6376"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R0300/C0040</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(B3)</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Assets – Disability - morbidity risk </w:t>
            </w:r>
          </w:p>
        </w:tc>
        <w:tc>
          <w:tcPr>
            <w:tcW w:w="5412" w:type="dxa"/>
            <w:tcBorders>
              <w:top w:val="single" w:sz="4" w:space="0" w:color="auto"/>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assets </w:t>
            </w:r>
            <w:del w:id="42" w:author="Author">
              <w:r w:rsidRPr="00BD0D26" w:rsidDel="008513EE">
                <w:rPr>
                  <w:rFonts w:ascii="Times New Roman" w:eastAsia="Times New Roman" w:hAnsi="Times New Roman" w:cs="Times New Roman"/>
                  <w:sz w:val="20"/>
                  <w:szCs w:val="20"/>
                  <w:lang w:val="en-GB" w:eastAsia="es-ES"/>
                </w:rPr>
                <w:delText>subject</w:delText>
              </w:r>
            </w:del>
            <w:ins w:id="43" w:author="Author">
              <w:r w:rsidR="008513EE">
                <w:rPr>
                  <w:rFonts w:ascii="Times New Roman" w:eastAsia="Times New Roman" w:hAnsi="Times New Roman" w:cs="Times New Roman"/>
                  <w:sz w:val="20"/>
                  <w:szCs w:val="20"/>
                  <w:lang w:val="en-GB" w:eastAsia="es-ES"/>
                </w:rPr>
                <w:t>sensitive</w:t>
              </w:r>
            </w:ins>
            <w:r w:rsidRPr="00BD0D26">
              <w:rPr>
                <w:rFonts w:ascii="Times New Roman" w:eastAsia="Times New Roman" w:hAnsi="Times New Roman" w:cs="Times New Roman"/>
                <w:sz w:val="20"/>
                <w:szCs w:val="20"/>
                <w:lang w:val="en-GB" w:eastAsia="es-ES"/>
              </w:rPr>
              <w:t xml:space="preserve"> to disability – morbidity risk, after the shock (i.e. as prescribed by standard formula: an increase in disability and morbidity rates which are used in calculation  of technical provisions to reflect the disability and morbidity experience in the next following 12 months , and for all months after the following 12 months  and a decrease in the disability and morbidity rates recovery rates  used in the calculation of technical provisions in respect of next 12 months and for all year thereafter.</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BD0D26">
        <w:trPr>
          <w:trHeight w:val="1590"/>
        </w:trPr>
        <w:tc>
          <w:tcPr>
            <w:tcW w:w="1276" w:type="dxa"/>
            <w:gridSpan w:val="2"/>
            <w:tcBorders>
              <w:top w:val="nil"/>
              <w:left w:val="single" w:sz="4" w:space="0" w:color="auto"/>
              <w:bottom w:val="single" w:sz="4" w:space="0" w:color="auto"/>
              <w:right w:val="single" w:sz="4" w:space="0" w:color="auto"/>
            </w:tcBorders>
            <w:shd w:val="clear" w:color="auto" w:fill="auto"/>
          </w:tcPr>
          <w:p w:rsidR="00EE167C" w:rsidRPr="00BD0D26" w:rsidRDefault="00BF6376"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R0300/C0050</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(B3A)</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values after shock – Liabilities (after the loss absorbing capacity of technical provisions) – Disability - morbidity risk</w:t>
            </w:r>
          </w:p>
        </w:tc>
        <w:tc>
          <w:tcPr>
            <w:tcW w:w="5412" w:type="dxa"/>
            <w:tcBorders>
              <w:top w:val="single" w:sz="4" w:space="0" w:color="auto"/>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liabilities (after the loss absorbing capacity of technical provisions) </w:t>
            </w:r>
            <w:del w:id="44" w:author="Author">
              <w:r w:rsidRPr="00BD0D26" w:rsidDel="008513EE">
                <w:rPr>
                  <w:rFonts w:ascii="Times New Roman" w:eastAsia="Times New Roman" w:hAnsi="Times New Roman" w:cs="Times New Roman"/>
                  <w:sz w:val="20"/>
                  <w:szCs w:val="20"/>
                  <w:lang w:val="en-GB" w:eastAsia="es-ES"/>
                </w:rPr>
                <w:delText>subject</w:delText>
              </w:r>
            </w:del>
            <w:ins w:id="45" w:author="Author">
              <w:r w:rsidR="008513EE">
                <w:rPr>
                  <w:rFonts w:ascii="Times New Roman" w:eastAsia="Times New Roman" w:hAnsi="Times New Roman" w:cs="Times New Roman"/>
                  <w:sz w:val="20"/>
                  <w:szCs w:val="20"/>
                  <w:lang w:val="en-GB" w:eastAsia="es-ES"/>
                </w:rPr>
                <w:t>sensitive</w:t>
              </w:r>
            </w:ins>
            <w:r w:rsidRPr="00BD0D26">
              <w:rPr>
                <w:rFonts w:ascii="Times New Roman" w:eastAsia="Times New Roman" w:hAnsi="Times New Roman" w:cs="Times New Roman"/>
                <w:sz w:val="20"/>
                <w:szCs w:val="20"/>
                <w:lang w:val="en-GB" w:eastAsia="es-ES"/>
              </w:rPr>
              <w:t xml:space="preserve"> to disability - morbidity risk, after the shock (i.e. as prescribed by standard formula, see description provided in definition to cell R0300/C0040).</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2D767C" w:rsidRPr="00BD0D26" w:rsidTr="00BD0D26">
        <w:trPr>
          <w:trHeight w:val="1666"/>
        </w:trPr>
        <w:tc>
          <w:tcPr>
            <w:tcW w:w="1276" w:type="dxa"/>
            <w:gridSpan w:val="2"/>
            <w:tcBorders>
              <w:top w:val="nil"/>
              <w:left w:val="single" w:sz="4" w:space="0" w:color="auto"/>
              <w:bottom w:val="single" w:sz="4" w:space="0" w:color="auto"/>
              <w:right w:val="single" w:sz="4" w:space="0" w:color="auto"/>
            </w:tcBorders>
            <w:shd w:val="clear" w:color="auto" w:fill="auto"/>
          </w:tcPr>
          <w:p w:rsidR="002D767C" w:rsidRPr="00BD0D26" w:rsidRDefault="002D7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R0300/C0060</w:t>
            </w:r>
          </w:p>
          <w:p w:rsidR="002D767C" w:rsidRPr="00BD0D26" w:rsidRDefault="002D7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(C3)</w:t>
            </w:r>
          </w:p>
          <w:p w:rsidR="002D767C" w:rsidRPr="00BD0D26" w:rsidRDefault="002D767C"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single" w:sz="4" w:space="0" w:color="auto"/>
              <w:bottom w:val="single" w:sz="4" w:space="0" w:color="auto"/>
              <w:right w:val="single" w:sz="4" w:space="0" w:color="auto"/>
            </w:tcBorders>
            <w:shd w:val="clear" w:color="auto" w:fill="auto"/>
            <w:hideMark/>
          </w:tcPr>
          <w:p w:rsidR="002D767C" w:rsidRPr="00BD0D26" w:rsidRDefault="002D7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 after shock – Net solvency capital requirements– Disability – morbidity risk</w:t>
            </w:r>
          </w:p>
        </w:tc>
        <w:tc>
          <w:tcPr>
            <w:tcW w:w="5412" w:type="dxa"/>
            <w:tcBorders>
              <w:top w:val="single" w:sz="4" w:space="0" w:color="auto"/>
              <w:left w:val="nil"/>
              <w:right w:val="single" w:sz="4" w:space="0" w:color="auto"/>
            </w:tcBorders>
            <w:shd w:val="clear" w:color="auto" w:fill="auto"/>
            <w:hideMark/>
          </w:tcPr>
          <w:p w:rsidR="002D767C" w:rsidRPr="00BD0D26" w:rsidRDefault="002D7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net capital charge for disability - morbidity risk, after adjustment for the loss absorbing capacity of technical provisions. </w:t>
            </w:r>
          </w:p>
          <w:p w:rsidR="002D767C" w:rsidRPr="00BD0D26" w:rsidRDefault="002D767C" w:rsidP="00BF6376">
            <w:pPr>
              <w:spacing w:after="0" w:line="240" w:lineRule="auto"/>
              <w:rPr>
                <w:rFonts w:ascii="Times New Roman" w:eastAsia="Times New Roman" w:hAnsi="Times New Roman" w:cs="Times New Roman"/>
                <w:sz w:val="20"/>
                <w:szCs w:val="20"/>
                <w:lang w:val="en-GB" w:eastAsia="es-ES"/>
              </w:rPr>
            </w:pPr>
          </w:p>
          <w:p w:rsidR="002D767C" w:rsidRPr="00BD0D26" w:rsidRDefault="002D7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If R0030/C0010=1, this item represents net capital charge for disability and morbidity risk calculated using simplifications. </w:t>
            </w:r>
          </w:p>
        </w:tc>
      </w:tr>
      <w:tr w:rsidR="00BF6376" w:rsidRPr="00BD0D26" w:rsidTr="00BD0D26">
        <w:trPr>
          <w:trHeight w:val="1605"/>
        </w:trPr>
        <w:tc>
          <w:tcPr>
            <w:tcW w:w="1276" w:type="dxa"/>
            <w:gridSpan w:val="2"/>
            <w:tcBorders>
              <w:top w:val="nil"/>
              <w:left w:val="single" w:sz="4" w:space="0" w:color="auto"/>
              <w:bottom w:val="single" w:sz="4" w:space="0" w:color="auto"/>
              <w:right w:val="single" w:sz="4" w:space="0" w:color="auto"/>
            </w:tcBorders>
            <w:shd w:val="clear" w:color="auto" w:fill="auto"/>
          </w:tcPr>
          <w:p w:rsidR="00EE167C" w:rsidRPr="00BD0D26" w:rsidRDefault="00BF6376"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R0300/C0070</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(B3B)</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values after shock – Liabilities (</w:t>
            </w:r>
            <w:r w:rsidR="008D348F" w:rsidRPr="00BD0D26">
              <w:rPr>
                <w:rFonts w:ascii="Times New Roman" w:eastAsia="Times New Roman" w:hAnsi="Times New Roman" w:cs="Times New Roman"/>
                <w:sz w:val="20"/>
                <w:szCs w:val="20"/>
                <w:lang w:val="en-GB" w:eastAsia="es-ES"/>
              </w:rPr>
              <w:t>before</w:t>
            </w:r>
            <w:r w:rsidRPr="00BD0D26">
              <w:rPr>
                <w:rFonts w:ascii="Times New Roman" w:eastAsia="Times New Roman" w:hAnsi="Times New Roman" w:cs="Times New Roman"/>
                <w:sz w:val="20"/>
                <w:szCs w:val="20"/>
                <w:lang w:val="en-GB" w:eastAsia="es-ES"/>
              </w:rPr>
              <w:t xml:space="preserve"> the loss-absorbing capacity of technical provisions) - Disability - morbidity risk</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liabilities (before the loss absorbing capacity of technical provisions) </w:t>
            </w:r>
            <w:del w:id="46" w:author="Author">
              <w:r w:rsidRPr="00BD0D26" w:rsidDel="008513EE">
                <w:rPr>
                  <w:rFonts w:ascii="Times New Roman" w:eastAsia="Times New Roman" w:hAnsi="Times New Roman" w:cs="Times New Roman"/>
                  <w:sz w:val="20"/>
                  <w:szCs w:val="20"/>
                  <w:lang w:val="en-GB" w:eastAsia="es-ES"/>
                </w:rPr>
                <w:delText>subject</w:delText>
              </w:r>
            </w:del>
            <w:ins w:id="47" w:author="Author">
              <w:r w:rsidR="008513EE">
                <w:rPr>
                  <w:rFonts w:ascii="Times New Roman" w:eastAsia="Times New Roman" w:hAnsi="Times New Roman" w:cs="Times New Roman"/>
                  <w:sz w:val="20"/>
                  <w:szCs w:val="20"/>
                  <w:lang w:val="en-GB" w:eastAsia="es-ES"/>
                </w:rPr>
                <w:t>sensitive</w:t>
              </w:r>
            </w:ins>
            <w:r w:rsidRPr="00BD0D26">
              <w:rPr>
                <w:rFonts w:ascii="Times New Roman" w:eastAsia="Times New Roman" w:hAnsi="Times New Roman" w:cs="Times New Roman"/>
                <w:sz w:val="20"/>
                <w:szCs w:val="20"/>
                <w:lang w:val="en-GB" w:eastAsia="es-ES"/>
              </w:rPr>
              <w:t xml:space="preserve"> to disability - morbidity risk, after the shock (i.e. as prescribed by standard formula, see description provided in definition to cell R0300/C0040).</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EE167C" w:rsidRPr="00BD0D26" w:rsidTr="00BD0D26">
        <w:trPr>
          <w:trHeight w:val="1404"/>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R0300/C0080</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(D3)</w:t>
            </w: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 after shock – Gross solvency capital- Disability - morbidity risk </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gross capital charge for disability – morbidity risk (before the loss absorbing capacity of technical provisions).</w:t>
            </w: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p>
          <w:p w:rsidR="00EE167C" w:rsidRPr="00BD0D26" w:rsidRDefault="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If R0030/C0010=1, this item represents gross capital charge for disability and morbidity risk calculated using simplifications.</w:t>
            </w:r>
          </w:p>
        </w:tc>
      </w:tr>
      <w:tr w:rsidR="00BF6376" w:rsidRPr="00BD0D26" w:rsidTr="004C597B">
        <w:trPr>
          <w:trHeight w:val="855"/>
        </w:trPr>
        <w:tc>
          <w:tcPr>
            <w:tcW w:w="1276" w:type="dxa"/>
            <w:gridSpan w:val="2"/>
            <w:vMerge w:val="restart"/>
            <w:tcBorders>
              <w:top w:val="single" w:sz="4" w:space="0" w:color="auto"/>
              <w:left w:val="single" w:sz="4" w:space="0" w:color="auto"/>
              <w:bottom w:val="single" w:sz="4" w:space="0" w:color="000000"/>
              <w:right w:val="single" w:sz="4" w:space="0" w:color="auto"/>
            </w:tcBorders>
            <w:shd w:val="clear" w:color="auto" w:fill="auto"/>
          </w:tcPr>
          <w:p w:rsidR="00EE167C" w:rsidRPr="00BD0D26" w:rsidRDefault="00BF6376"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R0400/C0060</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(C04)</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 after shock – Net solvency capital requirements– Lapse risk </w:t>
            </w:r>
          </w:p>
        </w:tc>
        <w:tc>
          <w:tcPr>
            <w:tcW w:w="5412" w:type="dxa"/>
            <w:tcBorders>
              <w:top w:val="single" w:sz="4" w:space="0" w:color="auto"/>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overall net capital charge for lapse risk, after adjustment for the loss absorbing capacity of technical provisions.</w:t>
            </w:r>
          </w:p>
          <w:p w:rsidR="00BF6376" w:rsidRPr="00BD0D26" w:rsidRDefault="00BF6376" w:rsidP="004C597B">
            <w:pPr>
              <w:spacing w:after="0" w:line="240" w:lineRule="auto"/>
              <w:rPr>
                <w:rFonts w:ascii="Times New Roman" w:eastAsia="Times New Roman" w:hAnsi="Times New Roman" w:cs="Times New Roman"/>
                <w:sz w:val="20"/>
                <w:szCs w:val="20"/>
                <w:lang w:val="en-GB" w:eastAsia="es-ES"/>
              </w:rPr>
            </w:pPr>
          </w:p>
        </w:tc>
      </w:tr>
      <w:tr w:rsidR="00BF6376" w:rsidRPr="00BD0D26" w:rsidTr="00BD0D26">
        <w:trPr>
          <w:trHeight w:val="615"/>
        </w:trPr>
        <w:tc>
          <w:tcPr>
            <w:tcW w:w="1276" w:type="dxa"/>
            <w:gridSpan w:val="2"/>
            <w:vMerge/>
            <w:tcBorders>
              <w:top w:val="single" w:sz="4" w:space="0" w:color="auto"/>
              <w:left w:val="single" w:sz="4" w:space="0" w:color="auto"/>
              <w:bottom w:val="single" w:sz="4" w:space="0" w:color="auto"/>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single" w:sz="4" w:space="0" w:color="auto"/>
              <w:left w:val="single" w:sz="4" w:space="0" w:color="auto"/>
              <w:bottom w:val="single" w:sz="4" w:space="0" w:color="auto"/>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If R0040/C0010=1, this item represents net capital charge for lapse risk calculated using simplifications.</w:t>
            </w:r>
          </w:p>
        </w:tc>
      </w:tr>
      <w:tr w:rsidR="00EE167C" w:rsidRPr="00BD0D26" w:rsidTr="00BD0D26">
        <w:trPr>
          <w:trHeight w:val="1354"/>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R0400/C0080</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(D04)</w:t>
            </w: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 after shock – Gross solvency capital- Lapse risk </w:t>
            </w:r>
          </w:p>
        </w:tc>
        <w:tc>
          <w:tcPr>
            <w:tcW w:w="5412" w:type="dxa"/>
            <w:tcBorders>
              <w:top w:val="single" w:sz="4" w:space="0" w:color="auto"/>
              <w:left w:val="nil"/>
              <w:bottom w:val="single" w:sz="4" w:space="0" w:color="auto"/>
              <w:right w:val="single" w:sz="4" w:space="0" w:color="auto"/>
            </w:tcBorders>
            <w:shd w:val="clear" w:color="auto" w:fill="auto"/>
            <w:hideMark/>
          </w:tcPr>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overall gross capital charge (before the loss-absorbing capacity of technical provisions) for lapse risk.</w:t>
            </w: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If R0040/C0010=1, this item represents gross capital charge for lapse risk calculated using simplifications.</w:t>
            </w:r>
          </w:p>
        </w:tc>
      </w:tr>
      <w:tr w:rsidR="00BF6376" w:rsidRPr="00BD0D26" w:rsidTr="00BD0D26">
        <w:trPr>
          <w:trHeight w:val="123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BD0D26" w:rsidRDefault="00BF6376"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R0410/C0020</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(A4)</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Initial absolute values before shock – Assets – Lapse risk- risk of increase in lapse rates</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assets </w:t>
            </w:r>
            <w:del w:id="48" w:author="Author">
              <w:r w:rsidRPr="00BD0D26" w:rsidDel="008513EE">
                <w:rPr>
                  <w:rFonts w:ascii="Times New Roman" w:eastAsia="Times New Roman" w:hAnsi="Times New Roman" w:cs="Times New Roman"/>
                  <w:sz w:val="20"/>
                  <w:szCs w:val="20"/>
                  <w:lang w:val="en-GB" w:eastAsia="es-ES"/>
                </w:rPr>
                <w:delText>subject</w:delText>
              </w:r>
            </w:del>
            <w:ins w:id="49" w:author="Author">
              <w:r w:rsidR="008513EE">
                <w:rPr>
                  <w:rFonts w:ascii="Times New Roman" w:eastAsia="Times New Roman" w:hAnsi="Times New Roman" w:cs="Times New Roman"/>
                  <w:sz w:val="20"/>
                  <w:szCs w:val="20"/>
                  <w:lang w:val="en-GB" w:eastAsia="es-ES"/>
                </w:rPr>
                <w:t>sensitive</w:t>
              </w:r>
            </w:ins>
            <w:r w:rsidRPr="00BD0D26">
              <w:rPr>
                <w:rFonts w:ascii="Times New Roman" w:eastAsia="Times New Roman" w:hAnsi="Times New Roman" w:cs="Times New Roman"/>
                <w:sz w:val="20"/>
                <w:szCs w:val="20"/>
                <w:lang w:val="en-GB" w:eastAsia="es-ES"/>
              </w:rPr>
              <w:t xml:space="preserve"> to the risk of an increase in lapse rates, before the shock.</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BD0D26">
        <w:trPr>
          <w:trHeight w:val="1350"/>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R0410/C0030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(A4A)</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Initial absolute values before shock – Liabilities – Lapse risk – risk of increase in lapse rates </w:t>
            </w: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liabilities </w:t>
            </w:r>
            <w:del w:id="50" w:author="Author">
              <w:r w:rsidRPr="00BD0D26" w:rsidDel="008513EE">
                <w:rPr>
                  <w:rFonts w:ascii="Times New Roman" w:eastAsia="Times New Roman" w:hAnsi="Times New Roman" w:cs="Times New Roman"/>
                  <w:sz w:val="20"/>
                  <w:szCs w:val="20"/>
                  <w:lang w:val="en-GB" w:eastAsia="es-ES"/>
                </w:rPr>
                <w:delText>subject</w:delText>
              </w:r>
            </w:del>
            <w:ins w:id="51" w:author="Author">
              <w:r w:rsidR="008513EE">
                <w:rPr>
                  <w:rFonts w:ascii="Times New Roman" w:eastAsia="Times New Roman" w:hAnsi="Times New Roman" w:cs="Times New Roman"/>
                  <w:sz w:val="20"/>
                  <w:szCs w:val="20"/>
                  <w:lang w:val="en-GB" w:eastAsia="es-ES"/>
                </w:rPr>
                <w:t>sensitive</w:t>
              </w:r>
            </w:ins>
            <w:r w:rsidRPr="00BD0D26">
              <w:rPr>
                <w:rFonts w:ascii="Times New Roman" w:eastAsia="Times New Roman" w:hAnsi="Times New Roman" w:cs="Times New Roman"/>
                <w:sz w:val="20"/>
                <w:szCs w:val="20"/>
                <w:lang w:val="en-GB" w:eastAsia="es-ES"/>
              </w:rPr>
              <w:t xml:space="preserve"> to the risk of an increase in lapse rates, before the shock.</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BF6376" w:rsidRPr="00BD0D26" w:rsidTr="00BD0D26">
        <w:trPr>
          <w:trHeight w:val="570"/>
        </w:trPr>
        <w:tc>
          <w:tcPr>
            <w:tcW w:w="1276" w:type="dxa"/>
            <w:gridSpan w:val="2"/>
            <w:vMerge w:val="restart"/>
            <w:tcBorders>
              <w:top w:val="nil"/>
              <w:left w:val="single" w:sz="4" w:space="0" w:color="auto"/>
              <w:bottom w:val="single" w:sz="4" w:space="0" w:color="000000"/>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R0410/C0040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(B4)</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nil"/>
              <w:left w:val="single" w:sz="4" w:space="0" w:color="auto"/>
              <w:bottom w:val="single" w:sz="4" w:space="0" w:color="000000"/>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Assets – Lapse risk –risk of increase in lapse rates </w:t>
            </w:r>
          </w:p>
        </w:tc>
        <w:tc>
          <w:tcPr>
            <w:tcW w:w="5412" w:type="dxa"/>
            <w:tcBorders>
              <w:top w:val="nil"/>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assets </w:t>
            </w:r>
            <w:del w:id="52" w:author="Author">
              <w:r w:rsidRPr="00BD0D26" w:rsidDel="008513EE">
                <w:rPr>
                  <w:rFonts w:ascii="Times New Roman" w:eastAsia="Times New Roman" w:hAnsi="Times New Roman" w:cs="Times New Roman"/>
                  <w:sz w:val="20"/>
                  <w:szCs w:val="20"/>
                  <w:lang w:val="en-GB" w:eastAsia="es-ES"/>
                </w:rPr>
                <w:delText>subject</w:delText>
              </w:r>
            </w:del>
            <w:ins w:id="53" w:author="Author">
              <w:r w:rsidR="008513EE">
                <w:rPr>
                  <w:rFonts w:ascii="Times New Roman" w:eastAsia="Times New Roman" w:hAnsi="Times New Roman" w:cs="Times New Roman"/>
                  <w:sz w:val="20"/>
                  <w:szCs w:val="20"/>
                  <w:lang w:val="en-GB" w:eastAsia="es-ES"/>
                </w:rPr>
                <w:t>sensitive</w:t>
              </w:r>
            </w:ins>
            <w:r w:rsidRPr="00BD0D26">
              <w:rPr>
                <w:rFonts w:ascii="Times New Roman" w:eastAsia="Times New Roman" w:hAnsi="Times New Roman" w:cs="Times New Roman"/>
                <w:sz w:val="20"/>
                <w:szCs w:val="20"/>
                <w:lang w:val="en-GB" w:eastAsia="es-ES"/>
              </w:rPr>
              <w:t xml:space="preserve"> to the risk of an increase in lapse rates, after the shock (i.e. permanent increase in the lapse rates).</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BD0D26">
        <w:trPr>
          <w:trHeight w:val="127"/>
        </w:trPr>
        <w:tc>
          <w:tcPr>
            <w:tcW w:w="1276" w:type="dxa"/>
            <w:gridSpan w:val="2"/>
            <w:vMerge/>
            <w:tcBorders>
              <w:top w:val="nil"/>
              <w:left w:val="single" w:sz="4" w:space="0" w:color="auto"/>
              <w:bottom w:val="single" w:sz="4" w:space="0" w:color="000000"/>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BD0D26" w:rsidTr="00BD0D26">
        <w:trPr>
          <w:trHeight w:val="855"/>
        </w:trPr>
        <w:tc>
          <w:tcPr>
            <w:tcW w:w="1276" w:type="dxa"/>
            <w:gridSpan w:val="2"/>
            <w:vMerge w:val="restart"/>
            <w:tcBorders>
              <w:top w:val="nil"/>
              <w:left w:val="single" w:sz="4" w:space="0" w:color="auto"/>
              <w:bottom w:val="single" w:sz="4" w:space="0" w:color="000000"/>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R0410/C0050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(B4A)</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nil"/>
              <w:left w:val="single" w:sz="4" w:space="0" w:color="auto"/>
              <w:bottom w:val="single" w:sz="4" w:space="0" w:color="000000"/>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values after shock – Liabilities (after the loss absorbing capacity of technical provisions) – Lapse risk – risk of increase in lapse rates</w:t>
            </w:r>
          </w:p>
        </w:tc>
        <w:tc>
          <w:tcPr>
            <w:tcW w:w="5412" w:type="dxa"/>
            <w:tcBorders>
              <w:top w:val="nil"/>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liabilities (including the loss absorbing capacity of technical provisions) </w:t>
            </w:r>
            <w:del w:id="54" w:author="Author">
              <w:r w:rsidRPr="00BD0D26" w:rsidDel="008513EE">
                <w:rPr>
                  <w:rFonts w:ascii="Times New Roman" w:eastAsia="Times New Roman" w:hAnsi="Times New Roman" w:cs="Times New Roman"/>
                  <w:sz w:val="20"/>
                  <w:szCs w:val="20"/>
                  <w:lang w:val="en-GB" w:eastAsia="es-ES"/>
                </w:rPr>
                <w:delText>subject</w:delText>
              </w:r>
            </w:del>
            <w:ins w:id="55" w:author="Author">
              <w:r w:rsidR="008513EE">
                <w:rPr>
                  <w:rFonts w:ascii="Times New Roman" w:eastAsia="Times New Roman" w:hAnsi="Times New Roman" w:cs="Times New Roman"/>
                  <w:sz w:val="20"/>
                  <w:szCs w:val="20"/>
                  <w:lang w:val="en-GB" w:eastAsia="es-ES"/>
                </w:rPr>
                <w:t>sensitive</w:t>
              </w:r>
            </w:ins>
            <w:r w:rsidRPr="00BD0D26">
              <w:rPr>
                <w:rFonts w:ascii="Times New Roman" w:eastAsia="Times New Roman" w:hAnsi="Times New Roman" w:cs="Times New Roman"/>
                <w:sz w:val="20"/>
                <w:szCs w:val="20"/>
                <w:lang w:val="en-GB" w:eastAsia="es-ES"/>
              </w:rPr>
              <w:t xml:space="preserve"> to the risk of an increase in lapse rates, after the shock (i.e. permanent increase in the lapse rates).</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BF6376" w:rsidRPr="00BD0D26" w:rsidTr="00BD0D26">
        <w:trPr>
          <w:trHeight w:val="238"/>
        </w:trPr>
        <w:tc>
          <w:tcPr>
            <w:tcW w:w="1276" w:type="dxa"/>
            <w:gridSpan w:val="2"/>
            <w:vMerge/>
            <w:tcBorders>
              <w:top w:val="nil"/>
              <w:left w:val="single" w:sz="4" w:space="0" w:color="auto"/>
              <w:bottom w:val="single" w:sz="4" w:space="0" w:color="000000"/>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r>
      <w:tr w:rsidR="00EF518B" w:rsidRPr="00BD0D26" w:rsidTr="00BD0D26">
        <w:trPr>
          <w:trHeight w:val="1747"/>
        </w:trPr>
        <w:tc>
          <w:tcPr>
            <w:tcW w:w="1276" w:type="dxa"/>
            <w:gridSpan w:val="2"/>
            <w:tcBorders>
              <w:top w:val="nil"/>
              <w:left w:val="single" w:sz="4" w:space="0" w:color="auto"/>
              <w:bottom w:val="nil"/>
              <w:right w:val="single" w:sz="4" w:space="0" w:color="auto"/>
            </w:tcBorders>
            <w:shd w:val="clear" w:color="auto" w:fill="auto"/>
          </w:tcPr>
          <w:p w:rsidR="00EF518B" w:rsidRPr="00BD0D26" w:rsidRDefault="00EF518B"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R0410/C0060</w:t>
            </w:r>
          </w:p>
          <w:p w:rsidR="00EF518B" w:rsidRPr="00BD0D26" w:rsidRDefault="00EF518B"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(C4)</w:t>
            </w:r>
          </w:p>
          <w:p w:rsidR="00EF518B" w:rsidRPr="00BD0D26" w:rsidRDefault="00EF518B"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single" w:sz="4" w:space="0" w:color="auto"/>
              <w:bottom w:val="nil"/>
              <w:right w:val="single" w:sz="4" w:space="0" w:color="auto"/>
            </w:tcBorders>
            <w:shd w:val="clear" w:color="auto" w:fill="auto"/>
            <w:hideMark/>
          </w:tcPr>
          <w:p w:rsidR="00EF518B" w:rsidRPr="00BD0D26" w:rsidRDefault="00EF518B"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 after shock – Net solvency capital requirements– Lapse risk – risk of increase in lapse rates </w:t>
            </w:r>
          </w:p>
        </w:tc>
        <w:tc>
          <w:tcPr>
            <w:tcW w:w="5412" w:type="dxa"/>
            <w:tcBorders>
              <w:top w:val="nil"/>
              <w:left w:val="nil"/>
              <w:right w:val="single" w:sz="4" w:space="0" w:color="auto"/>
            </w:tcBorders>
            <w:shd w:val="clear" w:color="auto" w:fill="auto"/>
            <w:hideMark/>
          </w:tcPr>
          <w:p w:rsidR="00EF518B" w:rsidRPr="00BD0D26" w:rsidRDefault="00EF518B"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net capital charge for the risk of a permanent increase in lapse rates, after adjustment for the loss absorbing capacity of technical provisions. </w:t>
            </w:r>
          </w:p>
          <w:p w:rsidR="00EF518B" w:rsidRPr="00BD0D26" w:rsidRDefault="00EF518B" w:rsidP="00BF6376">
            <w:pPr>
              <w:spacing w:after="0" w:line="240" w:lineRule="auto"/>
              <w:rPr>
                <w:rFonts w:ascii="Times New Roman" w:eastAsia="Times New Roman" w:hAnsi="Times New Roman" w:cs="Times New Roman"/>
                <w:sz w:val="20"/>
                <w:szCs w:val="20"/>
                <w:lang w:val="en-GB" w:eastAsia="es-ES"/>
              </w:rPr>
            </w:pPr>
          </w:p>
          <w:p w:rsidR="00EF518B" w:rsidRPr="00BD0D26" w:rsidRDefault="00EF518B"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If R0040/C0010=1, this item represents net capital charge for a permanent increase in lapse rates, calculated using simplified calculation for lapse rate. </w:t>
            </w:r>
          </w:p>
        </w:tc>
      </w:tr>
      <w:tr w:rsidR="00BF6376" w:rsidRPr="00BD0D26" w:rsidTr="00BD0D26">
        <w:trPr>
          <w:trHeight w:val="570"/>
        </w:trPr>
        <w:tc>
          <w:tcPr>
            <w:tcW w:w="1276" w:type="dxa"/>
            <w:gridSpan w:val="2"/>
            <w:vMerge w:val="restart"/>
            <w:tcBorders>
              <w:top w:val="single" w:sz="4" w:space="0" w:color="auto"/>
              <w:left w:val="single" w:sz="4" w:space="0" w:color="auto"/>
              <w:bottom w:val="single" w:sz="4" w:space="0" w:color="000000"/>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R0410/C0070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(B4B)</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values after shock – Liabilities (before the loss-absorbing capacity of technical provisions – Lapse risk – risk of increase in lapse rates)</w:t>
            </w:r>
          </w:p>
        </w:tc>
        <w:tc>
          <w:tcPr>
            <w:tcW w:w="5412" w:type="dxa"/>
            <w:tcBorders>
              <w:top w:val="single" w:sz="4" w:space="0" w:color="auto"/>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liabilities (before the loss absorbing capacity of technical provisions) </w:t>
            </w:r>
            <w:del w:id="56" w:author="Author">
              <w:r w:rsidRPr="00BD0D26" w:rsidDel="008513EE">
                <w:rPr>
                  <w:rFonts w:ascii="Times New Roman" w:eastAsia="Times New Roman" w:hAnsi="Times New Roman" w:cs="Times New Roman"/>
                  <w:sz w:val="20"/>
                  <w:szCs w:val="20"/>
                  <w:lang w:val="en-GB" w:eastAsia="es-ES"/>
                </w:rPr>
                <w:delText>subject</w:delText>
              </w:r>
            </w:del>
            <w:ins w:id="57" w:author="Author">
              <w:r w:rsidR="008513EE">
                <w:rPr>
                  <w:rFonts w:ascii="Times New Roman" w:eastAsia="Times New Roman" w:hAnsi="Times New Roman" w:cs="Times New Roman"/>
                  <w:sz w:val="20"/>
                  <w:szCs w:val="20"/>
                  <w:lang w:val="en-GB" w:eastAsia="es-ES"/>
                </w:rPr>
                <w:t>sensitive</w:t>
              </w:r>
            </w:ins>
            <w:r w:rsidRPr="00BD0D26">
              <w:rPr>
                <w:rFonts w:ascii="Times New Roman" w:eastAsia="Times New Roman" w:hAnsi="Times New Roman" w:cs="Times New Roman"/>
                <w:sz w:val="20"/>
                <w:szCs w:val="20"/>
                <w:lang w:val="en-GB" w:eastAsia="es-ES"/>
              </w:rPr>
              <w:t xml:space="preserve"> to the risk of a permanent increase in lapse rates, after the shock (permanent increase in lapse rates).</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BF6376" w:rsidRPr="00BD0D26" w:rsidTr="00BD0D26">
        <w:trPr>
          <w:trHeight w:val="222"/>
        </w:trPr>
        <w:tc>
          <w:tcPr>
            <w:tcW w:w="1276" w:type="dxa"/>
            <w:gridSpan w:val="2"/>
            <w:vMerge/>
            <w:tcBorders>
              <w:top w:val="single" w:sz="4" w:space="0" w:color="auto"/>
              <w:left w:val="single" w:sz="4" w:space="0" w:color="auto"/>
              <w:bottom w:val="single" w:sz="4" w:space="0" w:color="000000"/>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single" w:sz="4" w:space="0" w:color="auto"/>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r>
      <w:tr w:rsidR="00EF518B" w:rsidRPr="00BD0D26" w:rsidTr="00BD0D26">
        <w:trPr>
          <w:trHeight w:val="1731"/>
        </w:trPr>
        <w:tc>
          <w:tcPr>
            <w:tcW w:w="1276" w:type="dxa"/>
            <w:gridSpan w:val="2"/>
            <w:tcBorders>
              <w:top w:val="nil"/>
              <w:left w:val="single" w:sz="4" w:space="0" w:color="auto"/>
              <w:bottom w:val="single" w:sz="4" w:space="0" w:color="auto"/>
              <w:right w:val="single" w:sz="4" w:space="0" w:color="auto"/>
            </w:tcBorders>
            <w:shd w:val="clear" w:color="auto" w:fill="auto"/>
          </w:tcPr>
          <w:p w:rsidR="00EF518B" w:rsidRPr="00BD0D26" w:rsidRDefault="00EF518B"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R0410/C0080</w:t>
            </w:r>
          </w:p>
          <w:p w:rsidR="00EF518B" w:rsidRPr="00BD0D26" w:rsidRDefault="00EF518B"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(D4)</w:t>
            </w:r>
          </w:p>
          <w:p w:rsidR="00EF518B" w:rsidRPr="00BD0D26" w:rsidRDefault="00EF518B"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single" w:sz="4" w:space="0" w:color="auto"/>
              <w:bottom w:val="single" w:sz="4" w:space="0" w:color="auto"/>
              <w:right w:val="single" w:sz="4" w:space="0" w:color="auto"/>
            </w:tcBorders>
            <w:shd w:val="clear" w:color="auto" w:fill="auto"/>
            <w:hideMark/>
          </w:tcPr>
          <w:p w:rsidR="00EF518B" w:rsidRPr="00BD0D26" w:rsidRDefault="00EF518B"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 after shock – Gross solvency capital- Lapse risk – risk of increase lapse rates  </w:t>
            </w:r>
          </w:p>
        </w:tc>
        <w:tc>
          <w:tcPr>
            <w:tcW w:w="5412" w:type="dxa"/>
            <w:tcBorders>
              <w:top w:val="nil"/>
              <w:left w:val="nil"/>
              <w:bottom w:val="single" w:sz="4" w:space="0" w:color="auto"/>
              <w:right w:val="single" w:sz="4" w:space="0" w:color="auto"/>
            </w:tcBorders>
            <w:shd w:val="clear" w:color="auto" w:fill="auto"/>
            <w:hideMark/>
          </w:tcPr>
          <w:p w:rsidR="00EF518B" w:rsidRPr="00BD0D26" w:rsidRDefault="00EF518B"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gross capital charge (before the loss-absorbing capacity of technical provisions) for the risk of a permanent increase in lapse rates.</w:t>
            </w:r>
          </w:p>
          <w:p w:rsidR="00EF518B" w:rsidRPr="00BD0D26" w:rsidRDefault="00EF518B" w:rsidP="00BF6376">
            <w:pPr>
              <w:spacing w:after="0" w:line="240" w:lineRule="auto"/>
              <w:rPr>
                <w:rFonts w:ascii="Times New Roman" w:eastAsia="Times New Roman" w:hAnsi="Times New Roman" w:cs="Times New Roman"/>
                <w:sz w:val="20"/>
                <w:szCs w:val="20"/>
                <w:lang w:val="en-GB" w:eastAsia="es-ES"/>
              </w:rPr>
            </w:pPr>
          </w:p>
          <w:p w:rsidR="00EF518B" w:rsidRPr="00BD0D26" w:rsidRDefault="00EF518B"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If R0040/C0010=1, this item represents gross capital charge for a permanent increase in lapse rates, calculated using simplified calculation for lapse rate.</w:t>
            </w:r>
          </w:p>
        </w:tc>
      </w:tr>
      <w:tr w:rsidR="00BF6376" w:rsidRPr="00BD0D26" w:rsidTr="00BD0D26">
        <w:trPr>
          <w:trHeight w:val="114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R0420/C0020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(A5)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Initial absolute values before shock – Assets – Lapse risk - risk of decrease in lapse rates</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assets </w:t>
            </w:r>
            <w:del w:id="58" w:author="Author">
              <w:r w:rsidRPr="00BD0D26" w:rsidDel="008513EE">
                <w:rPr>
                  <w:rFonts w:ascii="Times New Roman" w:eastAsia="Times New Roman" w:hAnsi="Times New Roman" w:cs="Times New Roman"/>
                  <w:sz w:val="20"/>
                  <w:szCs w:val="20"/>
                  <w:lang w:val="en-GB" w:eastAsia="es-ES"/>
                </w:rPr>
                <w:delText>subject</w:delText>
              </w:r>
            </w:del>
            <w:ins w:id="59" w:author="Author">
              <w:r w:rsidR="008513EE">
                <w:rPr>
                  <w:rFonts w:ascii="Times New Roman" w:eastAsia="Times New Roman" w:hAnsi="Times New Roman" w:cs="Times New Roman"/>
                  <w:sz w:val="20"/>
                  <w:szCs w:val="20"/>
                  <w:lang w:val="en-GB" w:eastAsia="es-ES"/>
                </w:rPr>
                <w:t>sensitive</w:t>
              </w:r>
            </w:ins>
            <w:r w:rsidRPr="00BD0D26">
              <w:rPr>
                <w:rFonts w:ascii="Times New Roman" w:eastAsia="Times New Roman" w:hAnsi="Times New Roman" w:cs="Times New Roman"/>
                <w:sz w:val="20"/>
                <w:szCs w:val="20"/>
                <w:lang w:val="en-GB" w:eastAsia="es-ES"/>
              </w:rPr>
              <w:t xml:space="preserve"> to the risk of a permanent decrease in lapse rates, before the shock.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BD0D26">
        <w:trPr>
          <w:trHeight w:val="1335"/>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R0420/C0030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(A5A)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Initial absolute values before shock – Liabilities – Lapse risk – risk of decrease in lapse rates</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liabilities </w:t>
            </w:r>
            <w:del w:id="60" w:author="Author">
              <w:r w:rsidRPr="00BD0D26" w:rsidDel="008513EE">
                <w:rPr>
                  <w:rFonts w:ascii="Times New Roman" w:eastAsia="Times New Roman" w:hAnsi="Times New Roman" w:cs="Times New Roman"/>
                  <w:sz w:val="20"/>
                  <w:szCs w:val="20"/>
                  <w:lang w:val="en-GB" w:eastAsia="es-ES"/>
                </w:rPr>
                <w:delText>subject</w:delText>
              </w:r>
            </w:del>
            <w:ins w:id="61" w:author="Author">
              <w:r w:rsidR="008513EE">
                <w:rPr>
                  <w:rFonts w:ascii="Times New Roman" w:eastAsia="Times New Roman" w:hAnsi="Times New Roman" w:cs="Times New Roman"/>
                  <w:sz w:val="20"/>
                  <w:szCs w:val="20"/>
                  <w:lang w:val="en-GB" w:eastAsia="es-ES"/>
                </w:rPr>
                <w:t>sensitive</w:t>
              </w:r>
            </w:ins>
            <w:r w:rsidRPr="00BD0D26">
              <w:rPr>
                <w:rFonts w:ascii="Times New Roman" w:eastAsia="Times New Roman" w:hAnsi="Times New Roman" w:cs="Times New Roman"/>
                <w:sz w:val="20"/>
                <w:szCs w:val="20"/>
                <w:lang w:val="en-GB" w:eastAsia="es-ES"/>
              </w:rPr>
              <w:t xml:space="preserve"> to the risk of a permanent decrease in lapse rates, before the shock.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BF6376" w:rsidRPr="00BD0D26" w:rsidTr="00BD0D26">
        <w:trPr>
          <w:trHeight w:val="855"/>
        </w:trPr>
        <w:tc>
          <w:tcPr>
            <w:tcW w:w="1276" w:type="dxa"/>
            <w:gridSpan w:val="2"/>
            <w:vMerge w:val="restart"/>
            <w:tcBorders>
              <w:top w:val="nil"/>
              <w:left w:val="single" w:sz="4" w:space="0" w:color="auto"/>
              <w:bottom w:val="single" w:sz="4" w:space="0" w:color="000000"/>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R0420/C0040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(B5)</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nil"/>
              <w:left w:val="single" w:sz="4" w:space="0" w:color="auto"/>
              <w:bottom w:val="single" w:sz="4" w:space="0" w:color="000000"/>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Assets – Lapse risk – risk of decrease in lapse rates </w:t>
            </w:r>
          </w:p>
        </w:tc>
        <w:tc>
          <w:tcPr>
            <w:tcW w:w="5412" w:type="dxa"/>
            <w:tcBorders>
              <w:top w:val="nil"/>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assets </w:t>
            </w:r>
            <w:del w:id="62" w:author="Author">
              <w:r w:rsidRPr="00BD0D26" w:rsidDel="008513EE">
                <w:rPr>
                  <w:rFonts w:ascii="Times New Roman" w:eastAsia="Times New Roman" w:hAnsi="Times New Roman" w:cs="Times New Roman"/>
                  <w:sz w:val="20"/>
                  <w:szCs w:val="20"/>
                  <w:lang w:val="en-GB" w:eastAsia="es-ES"/>
                </w:rPr>
                <w:delText>subject</w:delText>
              </w:r>
            </w:del>
            <w:ins w:id="63" w:author="Author">
              <w:r w:rsidR="008513EE">
                <w:rPr>
                  <w:rFonts w:ascii="Times New Roman" w:eastAsia="Times New Roman" w:hAnsi="Times New Roman" w:cs="Times New Roman"/>
                  <w:sz w:val="20"/>
                  <w:szCs w:val="20"/>
                  <w:lang w:val="en-GB" w:eastAsia="es-ES"/>
                </w:rPr>
                <w:t>sensitive</w:t>
              </w:r>
            </w:ins>
            <w:r w:rsidRPr="00BD0D26">
              <w:rPr>
                <w:rFonts w:ascii="Times New Roman" w:eastAsia="Times New Roman" w:hAnsi="Times New Roman" w:cs="Times New Roman"/>
                <w:sz w:val="20"/>
                <w:szCs w:val="20"/>
                <w:lang w:val="en-GB" w:eastAsia="es-ES"/>
              </w:rPr>
              <w:t xml:space="preserve"> to the risk of a permanent decrease in lapse rates, after the shock (i.e. permanent decrease in the rates of lapse rates).</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BD0D26">
        <w:trPr>
          <w:trHeight w:val="96"/>
        </w:trPr>
        <w:tc>
          <w:tcPr>
            <w:tcW w:w="1276" w:type="dxa"/>
            <w:gridSpan w:val="2"/>
            <w:vMerge/>
            <w:tcBorders>
              <w:top w:val="nil"/>
              <w:left w:val="single" w:sz="4" w:space="0" w:color="auto"/>
              <w:bottom w:val="single" w:sz="4" w:space="0" w:color="auto"/>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auto"/>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r>
      <w:tr w:rsidR="003B5D11" w:rsidRPr="00BD0D26" w:rsidTr="00BD0D26">
        <w:trPr>
          <w:trHeight w:val="185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R0420/C0050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(B5A)</w:t>
            </w:r>
          </w:p>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values after shock – Liabilities (after the loss absorbing capacity of technical provisions) – Lapse risk – risk of decrease in lapse rates</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liabilities (after the loss absorbing capacity of technical provisions) </w:t>
            </w:r>
            <w:del w:id="64" w:author="Author">
              <w:r w:rsidRPr="00BD0D26" w:rsidDel="008513EE">
                <w:rPr>
                  <w:rFonts w:ascii="Times New Roman" w:eastAsia="Times New Roman" w:hAnsi="Times New Roman" w:cs="Times New Roman"/>
                  <w:sz w:val="20"/>
                  <w:szCs w:val="20"/>
                  <w:lang w:val="en-GB" w:eastAsia="es-ES"/>
                </w:rPr>
                <w:delText>subject</w:delText>
              </w:r>
            </w:del>
            <w:ins w:id="65" w:author="Author">
              <w:r w:rsidR="008513EE">
                <w:rPr>
                  <w:rFonts w:ascii="Times New Roman" w:eastAsia="Times New Roman" w:hAnsi="Times New Roman" w:cs="Times New Roman"/>
                  <w:sz w:val="20"/>
                  <w:szCs w:val="20"/>
                  <w:lang w:val="en-GB" w:eastAsia="es-ES"/>
                </w:rPr>
                <w:t>sensitive</w:t>
              </w:r>
            </w:ins>
            <w:r w:rsidRPr="00BD0D26">
              <w:rPr>
                <w:rFonts w:ascii="Times New Roman" w:eastAsia="Times New Roman" w:hAnsi="Times New Roman" w:cs="Times New Roman"/>
                <w:sz w:val="20"/>
                <w:szCs w:val="20"/>
                <w:lang w:val="en-GB" w:eastAsia="es-ES"/>
              </w:rPr>
              <w:t xml:space="preserve"> to the risk of a permanent decrease in lapse rates, after the shock (i.e. permanent decrease of the rates of lapse rates).</w:t>
            </w:r>
          </w:p>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p>
          <w:p w:rsidR="003B5D11" w:rsidRPr="00BD0D26" w:rsidRDefault="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3B5D11" w:rsidRPr="00BD0D26" w:rsidTr="00BD0D26">
        <w:trPr>
          <w:trHeight w:val="1826"/>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R0420/C0060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(C5)</w:t>
            </w:r>
          </w:p>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 after shock – Net solvency capital requirements– Lapse risk – risk of decrease in lapse rates</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net capital charge for the risk of a permanent decrease in lapse rates, after adjustment for the loss absorbing capacity of technical provisions. </w:t>
            </w:r>
          </w:p>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p>
          <w:p w:rsidR="003B5D11" w:rsidRPr="00BD0D26" w:rsidRDefault="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If R0040/C0010=1, this item represents net capital charge for a permanent decrease in lapse rates, calculated using simplified calculation for lapse rate.</w:t>
            </w:r>
          </w:p>
        </w:tc>
      </w:tr>
      <w:tr w:rsidR="00BF6376" w:rsidRPr="00BD0D26" w:rsidTr="00BD0D26">
        <w:trPr>
          <w:trHeight w:val="570"/>
        </w:trPr>
        <w:tc>
          <w:tcPr>
            <w:tcW w:w="1276" w:type="dxa"/>
            <w:gridSpan w:val="2"/>
            <w:vMerge w:val="restart"/>
            <w:tcBorders>
              <w:top w:val="single" w:sz="4" w:space="0" w:color="auto"/>
              <w:left w:val="single" w:sz="4" w:space="0" w:color="auto"/>
              <w:bottom w:val="single" w:sz="4" w:space="0" w:color="000000"/>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R0420/C0070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(B5B)</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Liabilities (before the loss-absorbing capacity of technical provisions)– Lapse risk – risk of decrease in lapse rates </w:t>
            </w:r>
          </w:p>
        </w:tc>
        <w:tc>
          <w:tcPr>
            <w:tcW w:w="5412" w:type="dxa"/>
            <w:tcBorders>
              <w:top w:val="single" w:sz="4" w:space="0" w:color="auto"/>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liabilities (before the loss absorbing capacity of technical provisions) </w:t>
            </w:r>
            <w:del w:id="66" w:author="Author">
              <w:r w:rsidRPr="00BD0D26" w:rsidDel="008513EE">
                <w:rPr>
                  <w:rFonts w:ascii="Times New Roman" w:eastAsia="Times New Roman" w:hAnsi="Times New Roman" w:cs="Times New Roman"/>
                  <w:sz w:val="20"/>
                  <w:szCs w:val="20"/>
                  <w:lang w:val="en-GB" w:eastAsia="es-ES"/>
                </w:rPr>
                <w:delText>subject</w:delText>
              </w:r>
            </w:del>
            <w:ins w:id="67" w:author="Author">
              <w:r w:rsidR="008513EE">
                <w:rPr>
                  <w:rFonts w:ascii="Times New Roman" w:eastAsia="Times New Roman" w:hAnsi="Times New Roman" w:cs="Times New Roman"/>
                  <w:sz w:val="20"/>
                  <w:szCs w:val="20"/>
                  <w:lang w:val="en-GB" w:eastAsia="es-ES"/>
                </w:rPr>
                <w:t>sensitive</w:t>
              </w:r>
            </w:ins>
            <w:r w:rsidRPr="00BD0D26">
              <w:rPr>
                <w:rFonts w:ascii="Times New Roman" w:eastAsia="Times New Roman" w:hAnsi="Times New Roman" w:cs="Times New Roman"/>
                <w:sz w:val="20"/>
                <w:szCs w:val="20"/>
                <w:lang w:val="en-GB" w:eastAsia="es-ES"/>
              </w:rPr>
              <w:t xml:space="preserve"> to the risk of a permanent decrease in lapse rates, after the shock (permanent decrease in lapse rates).</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BF6376" w:rsidRPr="00BD0D26" w:rsidTr="00BD0D26">
        <w:trPr>
          <w:trHeight w:val="228"/>
        </w:trPr>
        <w:tc>
          <w:tcPr>
            <w:tcW w:w="1276" w:type="dxa"/>
            <w:gridSpan w:val="2"/>
            <w:vMerge/>
            <w:tcBorders>
              <w:top w:val="nil"/>
              <w:left w:val="single" w:sz="4" w:space="0" w:color="auto"/>
              <w:bottom w:val="single" w:sz="4" w:space="0" w:color="auto"/>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auto"/>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r>
      <w:tr w:rsidR="003B5D11" w:rsidRPr="00BD0D26" w:rsidTr="00BD0D26">
        <w:trPr>
          <w:trHeight w:val="1807"/>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R0420/C0080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(D5)</w:t>
            </w:r>
          </w:p>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 after shock – Gross solvency capital- Lapse risk – risk of decrease in lapse rates </w:t>
            </w:r>
          </w:p>
        </w:tc>
        <w:tc>
          <w:tcPr>
            <w:tcW w:w="5412" w:type="dxa"/>
            <w:tcBorders>
              <w:top w:val="single" w:sz="4" w:space="0" w:color="auto"/>
              <w:left w:val="nil"/>
              <w:bottom w:val="single" w:sz="4" w:space="0" w:color="auto"/>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gross capital charge for the risk of a decrease in lapse rates as used to compute the risk (before the loss absorbing capacity of technical provisions).</w:t>
            </w:r>
          </w:p>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p>
          <w:p w:rsidR="003B5D11" w:rsidRPr="00BD0D26" w:rsidRDefault="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If R0040/C0010=1, this item represents gross capital charge for a permanent decrease in lapse rates, calculated using simplified calculation for lapse rate</w:t>
            </w:r>
          </w:p>
        </w:tc>
      </w:tr>
      <w:tr w:rsidR="00BF6376" w:rsidRPr="00BD0D26" w:rsidTr="00BD0D26">
        <w:trPr>
          <w:trHeight w:val="102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R0430/C0020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(A6)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Initial absolute values before shock – Assets – Lapse risk- mass lapse risk </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assets </w:t>
            </w:r>
            <w:del w:id="68" w:author="Author">
              <w:r w:rsidRPr="00BD0D26" w:rsidDel="008513EE">
                <w:rPr>
                  <w:rFonts w:ascii="Times New Roman" w:eastAsia="Times New Roman" w:hAnsi="Times New Roman" w:cs="Times New Roman"/>
                  <w:sz w:val="20"/>
                  <w:szCs w:val="20"/>
                  <w:lang w:val="en-GB" w:eastAsia="es-ES"/>
                </w:rPr>
                <w:delText>subject</w:delText>
              </w:r>
            </w:del>
            <w:ins w:id="69" w:author="Author">
              <w:r w:rsidR="008513EE">
                <w:rPr>
                  <w:rFonts w:ascii="Times New Roman" w:eastAsia="Times New Roman" w:hAnsi="Times New Roman" w:cs="Times New Roman"/>
                  <w:sz w:val="20"/>
                  <w:szCs w:val="20"/>
                  <w:lang w:val="en-GB" w:eastAsia="es-ES"/>
                </w:rPr>
                <w:t>sensitive</w:t>
              </w:r>
            </w:ins>
            <w:r w:rsidRPr="00BD0D26">
              <w:rPr>
                <w:rFonts w:ascii="Times New Roman" w:eastAsia="Times New Roman" w:hAnsi="Times New Roman" w:cs="Times New Roman"/>
                <w:sz w:val="20"/>
                <w:szCs w:val="20"/>
                <w:lang w:val="en-GB" w:eastAsia="es-ES"/>
              </w:rPr>
              <w:t xml:space="preserve"> to mass lapse risk, before the shock.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BD0D26">
        <w:trPr>
          <w:trHeight w:val="1050"/>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R0430/C0030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(A6A)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Initial absolute values before shock – Liabilities – Lapse risk –mass lapse risk </w:t>
            </w: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liabilities </w:t>
            </w:r>
            <w:del w:id="70" w:author="Author">
              <w:r w:rsidRPr="00BD0D26" w:rsidDel="008513EE">
                <w:rPr>
                  <w:rFonts w:ascii="Times New Roman" w:eastAsia="Times New Roman" w:hAnsi="Times New Roman" w:cs="Times New Roman"/>
                  <w:sz w:val="20"/>
                  <w:szCs w:val="20"/>
                  <w:lang w:val="en-GB" w:eastAsia="es-ES"/>
                </w:rPr>
                <w:delText>subject</w:delText>
              </w:r>
            </w:del>
            <w:ins w:id="71" w:author="Author">
              <w:r w:rsidR="008513EE">
                <w:rPr>
                  <w:rFonts w:ascii="Times New Roman" w:eastAsia="Times New Roman" w:hAnsi="Times New Roman" w:cs="Times New Roman"/>
                  <w:sz w:val="20"/>
                  <w:szCs w:val="20"/>
                  <w:lang w:val="en-GB" w:eastAsia="es-ES"/>
                </w:rPr>
                <w:t>sensitive</w:t>
              </w:r>
            </w:ins>
            <w:r w:rsidRPr="00BD0D26">
              <w:rPr>
                <w:rFonts w:ascii="Times New Roman" w:eastAsia="Times New Roman" w:hAnsi="Times New Roman" w:cs="Times New Roman"/>
                <w:sz w:val="20"/>
                <w:szCs w:val="20"/>
                <w:lang w:val="en-GB" w:eastAsia="es-ES"/>
              </w:rPr>
              <w:t xml:space="preserve"> to mass lapse risk, before the shock.</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BF6376" w:rsidRPr="00BD0D26" w:rsidTr="00BD0D26">
        <w:trPr>
          <w:trHeight w:val="1170"/>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R0430/C0040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(B6)</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Assets – Lapse risk – mass lapse risk </w:t>
            </w: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assets </w:t>
            </w:r>
            <w:del w:id="72" w:author="Author">
              <w:r w:rsidRPr="00BD0D26" w:rsidDel="008513EE">
                <w:rPr>
                  <w:rFonts w:ascii="Times New Roman" w:eastAsia="Times New Roman" w:hAnsi="Times New Roman" w:cs="Times New Roman"/>
                  <w:sz w:val="20"/>
                  <w:szCs w:val="20"/>
                  <w:lang w:val="en-GB" w:eastAsia="es-ES"/>
                </w:rPr>
                <w:delText>subject</w:delText>
              </w:r>
            </w:del>
            <w:ins w:id="73" w:author="Author">
              <w:r w:rsidR="008513EE">
                <w:rPr>
                  <w:rFonts w:ascii="Times New Roman" w:eastAsia="Times New Roman" w:hAnsi="Times New Roman" w:cs="Times New Roman"/>
                  <w:sz w:val="20"/>
                  <w:szCs w:val="20"/>
                  <w:lang w:val="en-GB" w:eastAsia="es-ES"/>
                </w:rPr>
                <w:t>sensitive</w:t>
              </w:r>
            </w:ins>
            <w:r w:rsidRPr="00BD0D26">
              <w:rPr>
                <w:rFonts w:ascii="Times New Roman" w:eastAsia="Times New Roman" w:hAnsi="Times New Roman" w:cs="Times New Roman"/>
                <w:sz w:val="20"/>
                <w:szCs w:val="20"/>
                <w:lang w:val="en-GB" w:eastAsia="es-ES"/>
              </w:rPr>
              <w:t xml:space="preserve"> to mass lapse risk charge, after the shock.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BD0D26">
        <w:trPr>
          <w:trHeight w:val="1560"/>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R0430/C0050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(B6A)</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Liabilities (after the loss absorbing capacity of technical provisions) – Lapse risk – mass lapse risk </w:t>
            </w: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liabilities (after the loss absorbing capacity of technical provisions) </w:t>
            </w:r>
            <w:del w:id="74" w:author="Author">
              <w:r w:rsidRPr="00BD0D26" w:rsidDel="008513EE">
                <w:rPr>
                  <w:rFonts w:ascii="Times New Roman" w:eastAsia="Times New Roman" w:hAnsi="Times New Roman" w:cs="Times New Roman"/>
                  <w:sz w:val="20"/>
                  <w:szCs w:val="20"/>
                  <w:lang w:val="en-GB" w:eastAsia="es-ES"/>
                </w:rPr>
                <w:delText>subject</w:delText>
              </w:r>
            </w:del>
            <w:ins w:id="75" w:author="Author">
              <w:r w:rsidR="008513EE">
                <w:rPr>
                  <w:rFonts w:ascii="Times New Roman" w:eastAsia="Times New Roman" w:hAnsi="Times New Roman" w:cs="Times New Roman"/>
                  <w:sz w:val="20"/>
                  <w:szCs w:val="20"/>
                  <w:lang w:val="en-GB" w:eastAsia="es-ES"/>
                </w:rPr>
                <w:t>sensitive</w:t>
              </w:r>
            </w:ins>
            <w:r w:rsidRPr="00BD0D26">
              <w:rPr>
                <w:rFonts w:ascii="Times New Roman" w:eastAsia="Times New Roman" w:hAnsi="Times New Roman" w:cs="Times New Roman"/>
                <w:sz w:val="20"/>
                <w:szCs w:val="20"/>
                <w:lang w:val="en-GB" w:eastAsia="es-ES"/>
              </w:rPr>
              <w:t xml:space="preserve"> to mass lapse risk charge, after the shock.</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3B5D11" w:rsidRPr="00BD0D26" w:rsidTr="00BD0D26">
        <w:trPr>
          <w:trHeight w:val="1127"/>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R0430/C0060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(C6)</w:t>
            </w:r>
          </w:p>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 after shock – Net solvency capital requirements– Lapse risk – mass lapse risk </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net capital charge for mass lapse risk, after adjustment for the loss absorbing capacity of technical provisions. </w:t>
            </w:r>
          </w:p>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p>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p>
        </w:tc>
      </w:tr>
      <w:tr w:rsidR="00BF6376" w:rsidRPr="00BD0D26" w:rsidTr="00BD0D26">
        <w:trPr>
          <w:trHeight w:val="285"/>
        </w:trPr>
        <w:tc>
          <w:tcPr>
            <w:tcW w:w="1276" w:type="dxa"/>
            <w:gridSpan w:val="2"/>
            <w:vMerge w:val="restart"/>
            <w:tcBorders>
              <w:top w:val="single" w:sz="4" w:space="0" w:color="auto"/>
              <w:left w:val="single" w:sz="4" w:space="0" w:color="auto"/>
              <w:bottom w:val="single" w:sz="4" w:space="0" w:color="000000"/>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R0430/C0070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(B6B)</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Liabilities (before the loss-absorbing capacity of technical provisions)– Lapse risk – mass lapse risk </w:t>
            </w:r>
          </w:p>
        </w:tc>
        <w:tc>
          <w:tcPr>
            <w:tcW w:w="541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liabilities </w:t>
            </w:r>
            <w:del w:id="76" w:author="Author">
              <w:r w:rsidRPr="00BD0D26" w:rsidDel="008513EE">
                <w:rPr>
                  <w:rFonts w:ascii="Times New Roman" w:eastAsia="Times New Roman" w:hAnsi="Times New Roman" w:cs="Times New Roman"/>
                  <w:sz w:val="20"/>
                  <w:szCs w:val="20"/>
                  <w:lang w:val="en-GB" w:eastAsia="es-ES"/>
                </w:rPr>
                <w:delText>subject</w:delText>
              </w:r>
            </w:del>
            <w:ins w:id="77" w:author="Author">
              <w:r w:rsidR="008513EE">
                <w:rPr>
                  <w:rFonts w:ascii="Times New Roman" w:eastAsia="Times New Roman" w:hAnsi="Times New Roman" w:cs="Times New Roman"/>
                  <w:sz w:val="20"/>
                  <w:szCs w:val="20"/>
                  <w:lang w:val="en-GB" w:eastAsia="es-ES"/>
                </w:rPr>
                <w:t>sensitive</w:t>
              </w:r>
            </w:ins>
            <w:r w:rsidRPr="00BD0D26">
              <w:rPr>
                <w:rFonts w:ascii="Times New Roman" w:eastAsia="Times New Roman" w:hAnsi="Times New Roman" w:cs="Times New Roman"/>
                <w:sz w:val="20"/>
                <w:szCs w:val="20"/>
                <w:lang w:val="en-GB" w:eastAsia="es-ES"/>
              </w:rPr>
              <w:t xml:space="preserve"> to mass lapse risk charge, after the shock (before the loss absorbing capacity of technical provisions).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BF6376" w:rsidRPr="00BD0D26" w:rsidTr="00BD0D26">
        <w:trPr>
          <w:trHeight w:val="1305"/>
        </w:trPr>
        <w:tc>
          <w:tcPr>
            <w:tcW w:w="1276" w:type="dxa"/>
            <w:gridSpan w:val="2"/>
            <w:vMerge/>
            <w:tcBorders>
              <w:top w:val="single" w:sz="4" w:space="0" w:color="auto"/>
              <w:left w:val="single" w:sz="4" w:space="0" w:color="auto"/>
              <w:bottom w:val="single" w:sz="4" w:space="0" w:color="000000"/>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single" w:sz="4" w:space="0" w:color="auto"/>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vMerge/>
            <w:tcBorders>
              <w:top w:val="single" w:sz="4" w:space="0" w:color="auto"/>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BD0D26" w:rsidTr="00BD0D26">
        <w:trPr>
          <w:trHeight w:val="285"/>
        </w:trPr>
        <w:tc>
          <w:tcPr>
            <w:tcW w:w="1276" w:type="dxa"/>
            <w:gridSpan w:val="2"/>
            <w:vMerge w:val="restart"/>
            <w:tcBorders>
              <w:top w:val="nil"/>
              <w:left w:val="single" w:sz="4" w:space="0" w:color="auto"/>
              <w:bottom w:val="single" w:sz="4" w:space="0" w:color="000000"/>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R0430/C0080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(D6)</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nil"/>
              <w:left w:val="single" w:sz="4" w:space="0" w:color="auto"/>
              <w:bottom w:val="single" w:sz="4" w:space="0" w:color="000000"/>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 after shock – Gross solvency capital - Lapse risk – mass lapse risk </w:t>
            </w:r>
          </w:p>
        </w:tc>
        <w:tc>
          <w:tcPr>
            <w:tcW w:w="5412" w:type="dxa"/>
            <w:tcBorders>
              <w:top w:val="nil"/>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gross capital charge for mass lapse risk, after the shock (before the loss absorbing capacity of technical provisions).</w:t>
            </w:r>
          </w:p>
        </w:tc>
      </w:tr>
      <w:tr w:rsidR="00BF6376" w:rsidRPr="00BD0D26" w:rsidTr="00BD0D26">
        <w:trPr>
          <w:trHeight w:val="368"/>
        </w:trPr>
        <w:tc>
          <w:tcPr>
            <w:tcW w:w="1276" w:type="dxa"/>
            <w:gridSpan w:val="2"/>
            <w:vMerge/>
            <w:tcBorders>
              <w:top w:val="nil"/>
              <w:left w:val="single" w:sz="4" w:space="0" w:color="auto"/>
              <w:bottom w:val="single" w:sz="4" w:space="0" w:color="000000"/>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pPr>
              <w:spacing w:after="0" w:line="240" w:lineRule="auto"/>
              <w:rPr>
                <w:rFonts w:ascii="Times New Roman" w:eastAsia="Times New Roman" w:hAnsi="Times New Roman" w:cs="Times New Roman"/>
                <w:sz w:val="20"/>
                <w:szCs w:val="20"/>
                <w:lang w:val="en-GB" w:eastAsia="es-ES"/>
              </w:rPr>
            </w:pPr>
          </w:p>
        </w:tc>
      </w:tr>
      <w:tr w:rsidR="00BF6376" w:rsidRPr="00BD0D26" w:rsidTr="00BD0D26">
        <w:trPr>
          <w:trHeight w:val="1005"/>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R0500/C0020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(A7)</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Initial absolute values before shock – Assets – Life - expense  risk </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assets </w:t>
            </w:r>
            <w:del w:id="78" w:author="Author">
              <w:r w:rsidRPr="00BD0D26" w:rsidDel="008513EE">
                <w:rPr>
                  <w:rFonts w:ascii="Times New Roman" w:eastAsia="Times New Roman" w:hAnsi="Times New Roman" w:cs="Times New Roman"/>
                  <w:sz w:val="20"/>
                  <w:szCs w:val="20"/>
                  <w:lang w:val="en-GB" w:eastAsia="es-ES"/>
                </w:rPr>
                <w:delText>subject</w:delText>
              </w:r>
            </w:del>
            <w:ins w:id="79" w:author="Author">
              <w:r w:rsidR="008513EE">
                <w:rPr>
                  <w:rFonts w:ascii="Times New Roman" w:eastAsia="Times New Roman" w:hAnsi="Times New Roman" w:cs="Times New Roman"/>
                  <w:sz w:val="20"/>
                  <w:szCs w:val="20"/>
                  <w:lang w:val="en-GB" w:eastAsia="es-ES"/>
                </w:rPr>
                <w:t>sensitive</w:t>
              </w:r>
            </w:ins>
            <w:r w:rsidRPr="00BD0D26">
              <w:rPr>
                <w:rFonts w:ascii="Times New Roman" w:eastAsia="Times New Roman" w:hAnsi="Times New Roman" w:cs="Times New Roman"/>
                <w:sz w:val="20"/>
                <w:szCs w:val="20"/>
                <w:lang w:val="en-GB" w:eastAsia="es-ES"/>
              </w:rPr>
              <w:t xml:space="preserve"> to life - expense risk, before the shock.</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BD0D26">
        <w:trPr>
          <w:trHeight w:val="1035"/>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R0500/C0030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(A7A)</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Initial absolute values before shock – Liabilities – Life - expense risk  </w:t>
            </w: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liabilities </w:t>
            </w:r>
            <w:del w:id="80" w:author="Author">
              <w:r w:rsidRPr="00BD0D26" w:rsidDel="008513EE">
                <w:rPr>
                  <w:rFonts w:ascii="Times New Roman" w:eastAsia="Times New Roman" w:hAnsi="Times New Roman" w:cs="Times New Roman"/>
                  <w:sz w:val="20"/>
                  <w:szCs w:val="20"/>
                  <w:lang w:val="en-GB" w:eastAsia="es-ES"/>
                </w:rPr>
                <w:delText>subject</w:delText>
              </w:r>
            </w:del>
            <w:ins w:id="81" w:author="Author">
              <w:r w:rsidR="008513EE">
                <w:rPr>
                  <w:rFonts w:ascii="Times New Roman" w:eastAsia="Times New Roman" w:hAnsi="Times New Roman" w:cs="Times New Roman"/>
                  <w:sz w:val="20"/>
                  <w:szCs w:val="20"/>
                  <w:lang w:val="en-GB" w:eastAsia="es-ES"/>
                </w:rPr>
                <w:t>sensitive</w:t>
              </w:r>
            </w:ins>
            <w:r w:rsidRPr="00BD0D26">
              <w:rPr>
                <w:rFonts w:ascii="Times New Roman" w:eastAsia="Times New Roman" w:hAnsi="Times New Roman" w:cs="Times New Roman"/>
                <w:sz w:val="20"/>
                <w:szCs w:val="20"/>
                <w:lang w:val="en-GB" w:eastAsia="es-ES"/>
              </w:rPr>
              <w:t xml:space="preserve"> to life -expense risk, before the shock.</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The amount of TP shall be net of reinsurance and SPV recoverables. </w:t>
            </w:r>
          </w:p>
        </w:tc>
      </w:tr>
      <w:tr w:rsidR="00BF6376" w:rsidRPr="00BD0D26" w:rsidTr="00BD0D26">
        <w:trPr>
          <w:trHeight w:val="1425"/>
        </w:trPr>
        <w:tc>
          <w:tcPr>
            <w:tcW w:w="1276" w:type="dxa"/>
            <w:gridSpan w:val="2"/>
            <w:vMerge w:val="restart"/>
            <w:tcBorders>
              <w:top w:val="nil"/>
              <w:left w:val="single" w:sz="4" w:space="0" w:color="auto"/>
              <w:bottom w:val="single" w:sz="4" w:space="0" w:color="000000"/>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R0500/C0040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(B7)</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nil"/>
              <w:left w:val="single" w:sz="4" w:space="0" w:color="auto"/>
              <w:bottom w:val="single" w:sz="4" w:space="0" w:color="000000"/>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Assets – Life - expense risk </w:t>
            </w:r>
          </w:p>
        </w:tc>
        <w:tc>
          <w:tcPr>
            <w:tcW w:w="5412" w:type="dxa"/>
            <w:tcBorders>
              <w:top w:val="nil"/>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assets </w:t>
            </w:r>
            <w:del w:id="82" w:author="Author">
              <w:r w:rsidRPr="00BD0D26" w:rsidDel="008513EE">
                <w:rPr>
                  <w:rFonts w:ascii="Times New Roman" w:eastAsia="Times New Roman" w:hAnsi="Times New Roman" w:cs="Times New Roman"/>
                  <w:sz w:val="20"/>
                  <w:szCs w:val="20"/>
                  <w:lang w:val="en-GB" w:eastAsia="es-ES"/>
                </w:rPr>
                <w:delText>subject</w:delText>
              </w:r>
            </w:del>
            <w:ins w:id="83" w:author="Author">
              <w:r w:rsidR="008513EE">
                <w:rPr>
                  <w:rFonts w:ascii="Times New Roman" w:eastAsia="Times New Roman" w:hAnsi="Times New Roman" w:cs="Times New Roman"/>
                  <w:sz w:val="20"/>
                  <w:szCs w:val="20"/>
                  <w:lang w:val="en-GB" w:eastAsia="es-ES"/>
                </w:rPr>
                <w:t>sensitive</w:t>
              </w:r>
            </w:ins>
            <w:r w:rsidRPr="00BD0D26">
              <w:rPr>
                <w:rFonts w:ascii="Times New Roman" w:eastAsia="Times New Roman" w:hAnsi="Times New Roman" w:cs="Times New Roman"/>
                <w:sz w:val="20"/>
                <w:szCs w:val="20"/>
                <w:lang w:val="en-GB" w:eastAsia="es-ES"/>
              </w:rPr>
              <w:t xml:space="preserve"> to life expense risk, after the shock (i.e. shock as prescribed by standard formula: a % increase the amount of expenses taken into account in the calculation of technical provisions and increase in 1 percentage point to the expense inflation rate (expressed as a percentage) used for the calculation of technical provision).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BD0D26">
        <w:trPr>
          <w:trHeight w:val="70"/>
        </w:trPr>
        <w:tc>
          <w:tcPr>
            <w:tcW w:w="1276" w:type="dxa"/>
            <w:gridSpan w:val="2"/>
            <w:vMerge/>
            <w:tcBorders>
              <w:top w:val="nil"/>
              <w:left w:val="single" w:sz="4" w:space="0" w:color="auto"/>
              <w:bottom w:val="single" w:sz="4" w:space="0" w:color="000000"/>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BD0D26" w:rsidTr="00BD0D26">
        <w:trPr>
          <w:trHeight w:val="1140"/>
        </w:trPr>
        <w:tc>
          <w:tcPr>
            <w:tcW w:w="1276" w:type="dxa"/>
            <w:gridSpan w:val="2"/>
            <w:vMerge w:val="restart"/>
            <w:tcBorders>
              <w:top w:val="nil"/>
              <w:left w:val="single" w:sz="4" w:space="0" w:color="auto"/>
              <w:bottom w:val="single" w:sz="4" w:space="0" w:color="000000"/>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R0500/C0050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(B7A)</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nil"/>
              <w:left w:val="single" w:sz="4" w:space="0" w:color="auto"/>
              <w:bottom w:val="single" w:sz="4" w:space="0" w:color="000000"/>
              <w:right w:val="single" w:sz="4" w:space="0" w:color="auto"/>
            </w:tcBorders>
            <w:shd w:val="clear" w:color="auto" w:fill="auto"/>
            <w:hideMark/>
          </w:tcPr>
          <w:p w:rsidR="00BF6376" w:rsidRPr="00BD0D26" w:rsidRDefault="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values after shock – Liabilities (</w:t>
            </w:r>
            <w:r w:rsidR="008D348F" w:rsidRPr="00BD0D26">
              <w:rPr>
                <w:rFonts w:ascii="Times New Roman" w:eastAsia="Times New Roman" w:hAnsi="Times New Roman" w:cs="Times New Roman"/>
                <w:sz w:val="20"/>
                <w:szCs w:val="20"/>
                <w:lang w:val="en-GB" w:eastAsia="es-ES"/>
              </w:rPr>
              <w:t xml:space="preserve">after </w:t>
            </w:r>
            <w:r w:rsidRPr="00BD0D26">
              <w:rPr>
                <w:rFonts w:ascii="Times New Roman" w:eastAsia="Times New Roman" w:hAnsi="Times New Roman" w:cs="Times New Roman"/>
                <w:sz w:val="20"/>
                <w:szCs w:val="20"/>
                <w:lang w:val="en-GB" w:eastAsia="es-ES"/>
              </w:rPr>
              <w:t>the loss absorbing capacity of technical provisions) – Life - expense risk</w:t>
            </w:r>
          </w:p>
        </w:tc>
        <w:tc>
          <w:tcPr>
            <w:tcW w:w="5412" w:type="dxa"/>
            <w:tcBorders>
              <w:top w:val="nil"/>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liabilities (including the loss absorbing capacity of technical provisions) </w:t>
            </w:r>
            <w:del w:id="84" w:author="Author">
              <w:r w:rsidRPr="00BD0D26" w:rsidDel="008513EE">
                <w:rPr>
                  <w:rFonts w:ascii="Times New Roman" w:eastAsia="Times New Roman" w:hAnsi="Times New Roman" w:cs="Times New Roman"/>
                  <w:sz w:val="20"/>
                  <w:szCs w:val="20"/>
                  <w:lang w:val="en-GB" w:eastAsia="es-ES"/>
                </w:rPr>
                <w:delText>subject</w:delText>
              </w:r>
            </w:del>
            <w:ins w:id="85" w:author="Author">
              <w:r w:rsidR="008513EE">
                <w:rPr>
                  <w:rFonts w:ascii="Times New Roman" w:eastAsia="Times New Roman" w:hAnsi="Times New Roman" w:cs="Times New Roman"/>
                  <w:sz w:val="20"/>
                  <w:szCs w:val="20"/>
                  <w:lang w:val="en-GB" w:eastAsia="es-ES"/>
                </w:rPr>
                <w:t>sensitive</w:t>
              </w:r>
            </w:ins>
            <w:r w:rsidRPr="00BD0D26">
              <w:rPr>
                <w:rFonts w:ascii="Times New Roman" w:eastAsia="Times New Roman" w:hAnsi="Times New Roman" w:cs="Times New Roman"/>
                <w:sz w:val="20"/>
                <w:szCs w:val="20"/>
                <w:lang w:val="en-GB" w:eastAsia="es-ES"/>
              </w:rPr>
              <w:t xml:space="preserve"> to expense risk, after the shock (i.e. a shock. as prescribed by standard formula, refer to description provided within definition to cell R0500/C0040).</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BF6376" w:rsidRPr="00BD0D26" w:rsidTr="00BD0D26">
        <w:trPr>
          <w:trHeight w:val="70"/>
        </w:trPr>
        <w:tc>
          <w:tcPr>
            <w:tcW w:w="1276" w:type="dxa"/>
            <w:gridSpan w:val="2"/>
            <w:vMerge/>
            <w:tcBorders>
              <w:top w:val="nil"/>
              <w:left w:val="single" w:sz="4" w:space="0" w:color="auto"/>
              <w:bottom w:val="single" w:sz="4" w:space="0" w:color="auto"/>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auto"/>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r>
      <w:tr w:rsidR="003B5D11" w:rsidRPr="00BD0D26" w:rsidTr="00BD0D26">
        <w:trPr>
          <w:trHeight w:val="1545"/>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R0500/C0060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(C7)</w:t>
            </w:r>
          </w:p>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 after shock – Net solvency capital requirements  – Life expense risk</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net capital charge for expense risk, including adjustment for the loss absorbing capacity of technical provisions. </w:t>
            </w:r>
          </w:p>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p>
          <w:p w:rsidR="003B5D11" w:rsidRPr="00BD0D26" w:rsidRDefault="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If R0050=1, this cell represents net capital charge for life expense risk calculated using simplified calculation</w:t>
            </w:r>
            <w:r w:rsidR="00EF518B" w:rsidRPr="00BD0D26">
              <w:rPr>
                <w:rFonts w:ascii="Times New Roman" w:eastAsia="Times New Roman" w:hAnsi="Times New Roman" w:cs="Times New Roman"/>
                <w:sz w:val="20"/>
                <w:szCs w:val="20"/>
                <w:lang w:val="en-GB" w:eastAsia="es-ES"/>
              </w:rPr>
              <w:t>.</w:t>
            </w:r>
          </w:p>
        </w:tc>
      </w:tr>
      <w:tr w:rsidR="00BF6376" w:rsidRPr="00BD0D26" w:rsidTr="00BD0D26">
        <w:trPr>
          <w:trHeight w:val="1560"/>
        </w:trPr>
        <w:tc>
          <w:tcPr>
            <w:tcW w:w="1276" w:type="dxa"/>
            <w:gridSpan w:val="2"/>
            <w:tcBorders>
              <w:top w:val="single" w:sz="4" w:space="0" w:color="auto"/>
              <w:left w:val="single" w:sz="4" w:space="0" w:color="auto"/>
              <w:bottom w:val="nil"/>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R0500/C0070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(B7B)</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Liabilities (before the loss-absorbing capacity of technical provisions) – Life - expense risk </w:t>
            </w:r>
          </w:p>
        </w:tc>
        <w:tc>
          <w:tcPr>
            <w:tcW w:w="5412" w:type="dxa"/>
            <w:tcBorders>
              <w:top w:val="single" w:sz="4" w:space="0" w:color="auto"/>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liabilities (before the loss absorbing capacity of technical provisions) </w:t>
            </w:r>
            <w:del w:id="86" w:author="Author">
              <w:r w:rsidRPr="00BD0D26" w:rsidDel="008513EE">
                <w:rPr>
                  <w:rFonts w:ascii="Times New Roman" w:eastAsia="Times New Roman" w:hAnsi="Times New Roman" w:cs="Times New Roman"/>
                  <w:sz w:val="20"/>
                  <w:szCs w:val="20"/>
                  <w:lang w:val="en-GB" w:eastAsia="es-ES"/>
                </w:rPr>
                <w:delText>subject</w:delText>
              </w:r>
            </w:del>
            <w:ins w:id="87" w:author="Author">
              <w:r w:rsidR="008513EE">
                <w:rPr>
                  <w:rFonts w:ascii="Times New Roman" w:eastAsia="Times New Roman" w:hAnsi="Times New Roman" w:cs="Times New Roman"/>
                  <w:sz w:val="20"/>
                  <w:szCs w:val="20"/>
                  <w:lang w:val="en-GB" w:eastAsia="es-ES"/>
                </w:rPr>
                <w:t>sensitive</w:t>
              </w:r>
            </w:ins>
            <w:r w:rsidRPr="00BD0D26">
              <w:rPr>
                <w:rFonts w:ascii="Times New Roman" w:eastAsia="Times New Roman" w:hAnsi="Times New Roman" w:cs="Times New Roman"/>
                <w:sz w:val="20"/>
                <w:szCs w:val="20"/>
                <w:lang w:val="en-GB" w:eastAsia="es-ES"/>
              </w:rPr>
              <w:t xml:space="preserve"> to expense risk, after the shock (i.e. shock as prescribed by standard formula, refer to description provided within definition to cell R0500/C0040).</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BF6376" w:rsidRPr="00BD0D26" w:rsidTr="00BD0D26">
        <w:trPr>
          <w:trHeight w:val="285"/>
        </w:trPr>
        <w:tc>
          <w:tcPr>
            <w:tcW w:w="1276" w:type="dxa"/>
            <w:gridSpan w:val="2"/>
            <w:vMerge w:val="restart"/>
            <w:tcBorders>
              <w:top w:val="single" w:sz="4" w:space="0" w:color="auto"/>
              <w:left w:val="single" w:sz="4" w:space="0" w:color="auto"/>
              <w:bottom w:val="single" w:sz="4" w:space="0" w:color="000000"/>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R0500/C0080</w:t>
            </w:r>
            <w:r w:rsidR="003B5D11" w:rsidRPr="00BD0D26">
              <w:rPr>
                <w:rFonts w:ascii="Times New Roman" w:eastAsia="Times New Roman" w:hAnsi="Times New Roman" w:cs="Times New Roman"/>
                <w:sz w:val="20"/>
                <w:szCs w:val="20"/>
                <w:lang w:val="en-GB" w:eastAsia="es-ES"/>
              </w:rPr>
              <w:t>(D7)</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 after shock – Gross solvency capital - Life -expense risk </w:t>
            </w:r>
          </w:p>
        </w:tc>
        <w:tc>
          <w:tcPr>
            <w:tcW w:w="5412" w:type="dxa"/>
            <w:tcBorders>
              <w:top w:val="single" w:sz="4" w:space="0" w:color="auto"/>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gross capital charge for expense risk (before the loss absorbing capacity of technical provisions).</w:t>
            </w:r>
          </w:p>
        </w:tc>
      </w:tr>
      <w:tr w:rsidR="00BF6376" w:rsidRPr="00BD0D26" w:rsidTr="00BD0D26">
        <w:trPr>
          <w:trHeight w:val="285"/>
        </w:trPr>
        <w:tc>
          <w:tcPr>
            <w:tcW w:w="1276" w:type="dxa"/>
            <w:gridSpan w:val="2"/>
            <w:vMerge/>
            <w:tcBorders>
              <w:top w:val="single" w:sz="4" w:space="0" w:color="auto"/>
              <w:left w:val="single" w:sz="4" w:space="0" w:color="auto"/>
              <w:bottom w:val="single" w:sz="4" w:space="0" w:color="000000"/>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single" w:sz="4" w:space="0" w:color="auto"/>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BD0D26" w:rsidTr="00BD0D26">
        <w:trPr>
          <w:trHeight w:val="651"/>
        </w:trPr>
        <w:tc>
          <w:tcPr>
            <w:tcW w:w="1276" w:type="dxa"/>
            <w:gridSpan w:val="2"/>
            <w:vMerge/>
            <w:tcBorders>
              <w:top w:val="single" w:sz="4" w:space="0" w:color="auto"/>
              <w:left w:val="single" w:sz="4" w:space="0" w:color="auto"/>
              <w:bottom w:val="single" w:sz="4" w:space="0" w:color="000000"/>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single" w:sz="4" w:space="0" w:color="auto"/>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If R0050/C0010=1, this cell represents gross capital charge for life expense risk calculated using simplified calculations.</w:t>
            </w:r>
          </w:p>
        </w:tc>
      </w:tr>
      <w:tr w:rsidR="00BF6376" w:rsidRPr="00BD0D26" w:rsidTr="00BD0D26">
        <w:trPr>
          <w:trHeight w:val="975"/>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R0600/C0020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(A8)</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Initial absolute values before shock – Assets – Revision  risk </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assets </w:t>
            </w:r>
            <w:del w:id="88" w:author="Author">
              <w:r w:rsidRPr="00BD0D26" w:rsidDel="008513EE">
                <w:rPr>
                  <w:rFonts w:ascii="Times New Roman" w:eastAsia="Times New Roman" w:hAnsi="Times New Roman" w:cs="Times New Roman"/>
                  <w:sz w:val="20"/>
                  <w:szCs w:val="20"/>
                  <w:lang w:val="en-GB" w:eastAsia="es-ES"/>
                </w:rPr>
                <w:delText>subject</w:delText>
              </w:r>
            </w:del>
            <w:ins w:id="89" w:author="Author">
              <w:r w:rsidR="008513EE">
                <w:rPr>
                  <w:rFonts w:ascii="Times New Roman" w:eastAsia="Times New Roman" w:hAnsi="Times New Roman" w:cs="Times New Roman"/>
                  <w:sz w:val="20"/>
                  <w:szCs w:val="20"/>
                  <w:lang w:val="en-GB" w:eastAsia="es-ES"/>
                </w:rPr>
                <w:t>sensitive</w:t>
              </w:r>
            </w:ins>
            <w:r w:rsidRPr="00BD0D26">
              <w:rPr>
                <w:rFonts w:ascii="Times New Roman" w:eastAsia="Times New Roman" w:hAnsi="Times New Roman" w:cs="Times New Roman"/>
                <w:sz w:val="20"/>
                <w:szCs w:val="20"/>
                <w:lang w:val="en-GB" w:eastAsia="es-ES"/>
              </w:rPr>
              <w:t xml:space="preserve"> to revision risk, before the shock.</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BD0D26">
        <w:trPr>
          <w:trHeight w:val="960"/>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R0600/C0030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(A8A)</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Initial absolute values before shock – Liabilities – Revision  risk  </w:t>
            </w: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liabilities </w:t>
            </w:r>
            <w:del w:id="90" w:author="Author">
              <w:r w:rsidRPr="00BD0D26" w:rsidDel="008513EE">
                <w:rPr>
                  <w:rFonts w:ascii="Times New Roman" w:eastAsia="Times New Roman" w:hAnsi="Times New Roman" w:cs="Times New Roman"/>
                  <w:sz w:val="20"/>
                  <w:szCs w:val="20"/>
                  <w:lang w:val="en-GB" w:eastAsia="es-ES"/>
                </w:rPr>
                <w:delText>subject</w:delText>
              </w:r>
            </w:del>
            <w:ins w:id="91" w:author="Author">
              <w:r w:rsidR="008513EE">
                <w:rPr>
                  <w:rFonts w:ascii="Times New Roman" w:eastAsia="Times New Roman" w:hAnsi="Times New Roman" w:cs="Times New Roman"/>
                  <w:sz w:val="20"/>
                  <w:szCs w:val="20"/>
                  <w:lang w:val="en-GB" w:eastAsia="es-ES"/>
                </w:rPr>
                <w:t>sensitive</w:t>
              </w:r>
            </w:ins>
            <w:r w:rsidRPr="00BD0D26">
              <w:rPr>
                <w:rFonts w:ascii="Times New Roman" w:eastAsia="Times New Roman" w:hAnsi="Times New Roman" w:cs="Times New Roman"/>
                <w:sz w:val="20"/>
                <w:szCs w:val="20"/>
                <w:lang w:val="en-GB" w:eastAsia="es-ES"/>
              </w:rPr>
              <w:t xml:space="preserve"> to revision risk, before the shock.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BF6376" w:rsidRPr="00BD0D26" w:rsidTr="00BD0D26">
        <w:trPr>
          <w:trHeight w:val="1050"/>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R0600/C0040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(B8)</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Assets – Revision risk </w:t>
            </w: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assets </w:t>
            </w:r>
            <w:del w:id="92" w:author="Author">
              <w:r w:rsidRPr="00BD0D26" w:rsidDel="008513EE">
                <w:rPr>
                  <w:rFonts w:ascii="Times New Roman" w:eastAsia="Times New Roman" w:hAnsi="Times New Roman" w:cs="Times New Roman"/>
                  <w:sz w:val="20"/>
                  <w:szCs w:val="20"/>
                  <w:lang w:val="en-GB" w:eastAsia="es-ES"/>
                </w:rPr>
                <w:delText>subject</w:delText>
              </w:r>
            </w:del>
            <w:ins w:id="93" w:author="Author">
              <w:r w:rsidR="008513EE">
                <w:rPr>
                  <w:rFonts w:ascii="Times New Roman" w:eastAsia="Times New Roman" w:hAnsi="Times New Roman" w:cs="Times New Roman"/>
                  <w:sz w:val="20"/>
                  <w:szCs w:val="20"/>
                  <w:lang w:val="en-GB" w:eastAsia="es-ES"/>
                </w:rPr>
                <w:t>sensitive</w:t>
              </w:r>
            </w:ins>
            <w:r w:rsidRPr="00BD0D26">
              <w:rPr>
                <w:rFonts w:ascii="Times New Roman" w:eastAsia="Times New Roman" w:hAnsi="Times New Roman" w:cs="Times New Roman"/>
                <w:sz w:val="20"/>
                <w:szCs w:val="20"/>
                <w:lang w:val="en-GB" w:eastAsia="es-ES"/>
              </w:rPr>
              <w:t xml:space="preserve"> to revision risk, after the shock (i.e. shock as prescribed by standard formula: a % increase in the amount of annuity benefits taken into account in the calculation of technical provisions.</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BD0D26">
        <w:trPr>
          <w:trHeight w:val="285"/>
        </w:trPr>
        <w:tc>
          <w:tcPr>
            <w:tcW w:w="1276" w:type="dxa"/>
            <w:gridSpan w:val="2"/>
            <w:vMerge w:val="restart"/>
            <w:tcBorders>
              <w:top w:val="nil"/>
              <w:left w:val="single" w:sz="4" w:space="0" w:color="auto"/>
              <w:bottom w:val="single" w:sz="4" w:space="0" w:color="000000"/>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R0600/C0050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(B8A)</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nil"/>
              <w:left w:val="single" w:sz="4" w:space="0" w:color="auto"/>
              <w:bottom w:val="single" w:sz="4" w:space="0" w:color="000000"/>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values after shock – Liabilities (after the loss absorbing capacity of technical provisions) – Revision risk</w:t>
            </w:r>
          </w:p>
        </w:tc>
        <w:tc>
          <w:tcPr>
            <w:tcW w:w="5412" w:type="dxa"/>
            <w:vMerge w:val="restart"/>
            <w:tcBorders>
              <w:top w:val="nil"/>
              <w:left w:val="single" w:sz="4" w:space="0" w:color="auto"/>
              <w:bottom w:val="single" w:sz="4" w:space="0" w:color="000000"/>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liabilities (after the loss absorbing capacity of technical provisions) </w:t>
            </w:r>
            <w:del w:id="94" w:author="Author">
              <w:r w:rsidRPr="00BD0D26" w:rsidDel="008513EE">
                <w:rPr>
                  <w:rFonts w:ascii="Times New Roman" w:eastAsia="Times New Roman" w:hAnsi="Times New Roman" w:cs="Times New Roman"/>
                  <w:sz w:val="20"/>
                  <w:szCs w:val="20"/>
                  <w:lang w:val="en-GB" w:eastAsia="es-ES"/>
                </w:rPr>
                <w:delText>subject</w:delText>
              </w:r>
            </w:del>
            <w:ins w:id="95" w:author="Author">
              <w:r w:rsidR="008513EE">
                <w:rPr>
                  <w:rFonts w:ascii="Times New Roman" w:eastAsia="Times New Roman" w:hAnsi="Times New Roman" w:cs="Times New Roman"/>
                  <w:sz w:val="20"/>
                  <w:szCs w:val="20"/>
                  <w:lang w:val="en-GB" w:eastAsia="es-ES"/>
                </w:rPr>
                <w:t>sensitive</w:t>
              </w:r>
            </w:ins>
            <w:r w:rsidRPr="00BD0D26">
              <w:rPr>
                <w:rFonts w:ascii="Times New Roman" w:eastAsia="Times New Roman" w:hAnsi="Times New Roman" w:cs="Times New Roman"/>
                <w:sz w:val="20"/>
                <w:szCs w:val="20"/>
                <w:lang w:val="en-GB" w:eastAsia="es-ES"/>
              </w:rPr>
              <w:t xml:space="preserve"> to revision risk charge, after the shock (i.e. as prescribed by standard formula, refer to a definition in item R0600/C0040).</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BF6376" w:rsidRPr="00BD0D26" w:rsidTr="00BD0D26">
        <w:trPr>
          <w:trHeight w:val="285"/>
        </w:trPr>
        <w:tc>
          <w:tcPr>
            <w:tcW w:w="1276" w:type="dxa"/>
            <w:gridSpan w:val="2"/>
            <w:vMerge/>
            <w:tcBorders>
              <w:top w:val="nil"/>
              <w:left w:val="single" w:sz="4" w:space="0" w:color="auto"/>
              <w:bottom w:val="single" w:sz="4" w:space="0" w:color="000000"/>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vMerge/>
            <w:tcBorders>
              <w:top w:val="nil"/>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BD0D26" w:rsidTr="00BD0D26">
        <w:trPr>
          <w:trHeight w:val="285"/>
        </w:trPr>
        <w:tc>
          <w:tcPr>
            <w:tcW w:w="1276" w:type="dxa"/>
            <w:gridSpan w:val="2"/>
            <w:vMerge/>
            <w:tcBorders>
              <w:top w:val="nil"/>
              <w:left w:val="single" w:sz="4" w:space="0" w:color="auto"/>
              <w:bottom w:val="single" w:sz="4" w:space="0" w:color="000000"/>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vMerge/>
            <w:tcBorders>
              <w:top w:val="nil"/>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BD0D26" w:rsidTr="00BD0D26">
        <w:trPr>
          <w:trHeight w:val="285"/>
        </w:trPr>
        <w:tc>
          <w:tcPr>
            <w:tcW w:w="1276" w:type="dxa"/>
            <w:gridSpan w:val="2"/>
            <w:vMerge/>
            <w:tcBorders>
              <w:top w:val="nil"/>
              <w:left w:val="single" w:sz="4" w:space="0" w:color="auto"/>
              <w:bottom w:val="single" w:sz="4" w:space="0" w:color="000000"/>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vMerge/>
            <w:tcBorders>
              <w:top w:val="nil"/>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BD0D26" w:rsidTr="00BD0D26">
        <w:trPr>
          <w:trHeight w:val="285"/>
        </w:trPr>
        <w:tc>
          <w:tcPr>
            <w:tcW w:w="1276" w:type="dxa"/>
            <w:gridSpan w:val="2"/>
            <w:vMerge/>
            <w:tcBorders>
              <w:top w:val="nil"/>
              <w:left w:val="single" w:sz="4" w:space="0" w:color="auto"/>
              <w:bottom w:val="single" w:sz="4" w:space="0" w:color="000000"/>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vMerge/>
            <w:tcBorders>
              <w:top w:val="nil"/>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BD0D26" w:rsidTr="00BD0D26">
        <w:trPr>
          <w:trHeight w:val="267"/>
        </w:trPr>
        <w:tc>
          <w:tcPr>
            <w:tcW w:w="1276" w:type="dxa"/>
            <w:gridSpan w:val="2"/>
            <w:vMerge/>
            <w:tcBorders>
              <w:top w:val="nil"/>
              <w:left w:val="single" w:sz="4" w:space="0" w:color="auto"/>
              <w:bottom w:val="single" w:sz="4" w:space="0" w:color="000000"/>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vMerge/>
            <w:tcBorders>
              <w:top w:val="nil"/>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BD0D26" w:rsidTr="00BD0D26">
        <w:trPr>
          <w:trHeight w:val="570"/>
        </w:trPr>
        <w:tc>
          <w:tcPr>
            <w:tcW w:w="1276" w:type="dxa"/>
            <w:gridSpan w:val="2"/>
            <w:vMerge w:val="restart"/>
            <w:tcBorders>
              <w:top w:val="nil"/>
              <w:left w:val="single" w:sz="4" w:space="0" w:color="auto"/>
              <w:bottom w:val="nil"/>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R0600/C0060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(C8)</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nil"/>
              <w:left w:val="single" w:sz="4" w:space="0" w:color="auto"/>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 after shock – Net solvency capital requirements– Revision risk</w:t>
            </w:r>
          </w:p>
        </w:tc>
        <w:tc>
          <w:tcPr>
            <w:tcW w:w="5412" w:type="dxa"/>
            <w:tcBorders>
              <w:top w:val="nil"/>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net capital charge for revision risk after adjustment for the loss absorbing capacity of technical provisions. </w:t>
            </w:r>
          </w:p>
        </w:tc>
      </w:tr>
      <w:tr w:rsidR="00BF6376" w:rsidRPr="00BD0D26" w:rsidTr="00BD0D26">
        <w:trPr>
          <w:trHeight w:val="244"/>
        </w:trPr>
        <w:tc>
          <w:tcPr>
            <w:tcW w:w="1276" w:type="dxa"/>
            <w:gridSpan w:val="2"/>
            <w:vMerge/>
            <w:tcBorders>
              <w:top w:val="nil"/>
              <w:left w:val="single" w:sz="4" w:space="0" w:color="auto"/>
              <w:bottom w:val="nil"/>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nil"/>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BD0D26" w:rsidTr="00BD0D26">
        <w:trPr>
          <w:trHeight w:val="285"/>
        </w:trPr>
        <w:tc>
          <w:tcPr>
            <w:tcW w:w="1276" w:type="dxa"/>
            <w:gridSpan w:val="2"/>
            <w:vMerge w:val="restart"/>
            <w:tcBorders>
              <w:top w:val="single" w:sz="4" w:space="0" w:color="auto"/>
              <w:left w:val="single" w:sz="4" w:space="0" w:color="auto"/>
              <w:bottom w:val="single" w:sz="4" w:space="0" w:color="000000"/>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R0600/C0070</w:t>
            </w:r>
            <w:r w:rsidR="003B5D11" w:rsidRPr="00BD0D26">
              <w:rPr>
                <w:rFonts w:ascii="Times New Roman" w:eastAsia="Times New Roman" w:hAnsi="Times New Roman" w:cs="Times New Roman"/>
                <w:sz w:val="20"/>
                <w:szCs w:val="20"/>
                <w:lang w:val="en-GB" w:eastAsia="es-ES"/>
              </w:rPr>
              <w:t>(B8B)</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Liabilities (before the loss-absorbing capacity of technical provisions) – Revision  risk </w:t>
            </w:r>
          </w:p>
        </w:tc>
        <w:tc>
          <w:tcPr>
            <w:tcW w:w="541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absolute value of the liabilities (excluding the loss-absorbing capacity of technical provisions) underlying revision risk charge, after the shock ((i.e. shock as prescribed by standard formula, refer to a definition provided in item R0600/C0040), as used to compute the risk.</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BF6376" w:rsidRPr="00BD0D26" w:rsidTr="00BD0D26">
        <w:trPr>
          <w:trHeight w:val="1230"/>
        </w:trPr>
        <w:tc>
          <w:tcPr>
            <w:tcW w:w="1276" w:type="dxa"/>
            <w:gridSpan w:val="2"/>
            <w:vMerge/>
            <w:tcBorders>
              <w:top w:val="single" w:sz="4" w:space="0" w:color="auto"/>
              <w:left w:val="single" w:sz="4" w:space="0" w:color="auto"/>
              <w:bottom w:val="single" w:sz="4" w:space="0" w:color="auto"/>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single" w:sz="4" w:space="0" w:color="auto"/>
              <w:left w:val="single" w:sz="4" w:space="0" w:color="auto"/>
              <w:bottom w:val="single" w:sz="4" w:space="0" w:color="auto"/>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vMerge/>
            <w:tcBorders>
              <w:top w:val="single" w:sz="4" w:space="0" w:color="auto"/>
              <w:left w:val="single" w:sz="4" w:space="0" w:color="auto"/>
              <w:bottom w:val="single" w:sz="4" w:space="0" w:color="auto"/>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r>
      <w:tr w:rsidR="003B5D11" w:rsidRPr="00BD0D26" w:rsidTr="00BD0D26">
        <w:trPr>
          <w:trHeight w:val="763"/>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R0600/C0080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(D8)</w:t>
            </w:r>
          </w:p>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 after shock – Gross solvency capital - Revision risk </w:t>
            </w:r>
          </w:p>
        </w:tc>
        <w:tc>
          <w:tcPr>
            <w:tcW w:w="5412" w:type="dxa"/>
            <w:tcBorders>
              <w:top w:val="single" w:sz="4" w:space="0" w:color="auto"/>
              <w:left w:val="nil"/>
              <w:bottom w:val="single" w:sz="4" w:space="0" w:color="auto"/>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gross capital charge (before the loss-absorbing capacity of technical provisions) for revision risk.</w:t>
            </w:r>
          </w:p>
          <w:p w:rsidR="003B5D11" w:rsidRPr="00BD0D26" w:rsidRDefault="003B5D11">
            <w:pPr>
              <w:spacing w:after="0" w:line="240" w:lineRule="auto"/>
              <w:rPr>
                <w:rFonts w:ascii="Times New Roman" w:eastAsia="Times New Roman" w:hAnsi="Times New Roman" w:cs="Times New Roman"/>
                <w:sz w:val="20"/>
                <w:szCs w:val="20"/>
                <w:lang w:val="en-GB" w:eastAsia="es-ES"/>
              </w:rPr>
            </w:pPr>
          </w:p>
        </w:tc>
      </w:tr>
      <w:tr w:rsidR="00BF6376" w:rsidRPr="00BD0D26" w:rsidTr="00BD0D26">
        <w:trPr>
          <w:trHeight w:val="975"/>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R0700/C0020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(A9)</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Initial absolute values before shock – Assets – Life Catastrophe  risk </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assets </w:t>
            </w:r>
            <w:del w:id="96" w:author="Author">
              <w:r w:rsidRPr="00BD0D26" w:rsidDel="008513EE">
                <w:rPr>
                  <w:rFonts w:ascii="Times New Roman" w:eastAsia="Times New Roman" w:hAnsi="Times New Roman" w:cs="Times New Roman"/>
                  <w:sz w:val="20"/>
                  <w:szCs w:val="20"/>
                  <w:lang w:val="en-GB" w:eastAsia="es-ES"/>
                </w:rPr>
                <w:delText>subject</w:delText>
              </w:r>
            </w:del>
            <w:ins w:id="97" w:author="Author">
              <w:r w:rsidR="008513EE">
                <w:rPr>
                  <w:rFonts w:ascii="Times New Roman" w:eastAsia="Times New Roman" w:hAnsi="Times New Roman" w:cs="Times New Roman"/>
                  <w:sz w:val="20"/>
                  <w:szCs w:val="20"/>
                  <w:lang w:val="en-GB" w:eastAsia="es-ES"/>
                </w:rPr>
                <w:t>sensitive</w:t>
              </w:r>
            </w:ins>
            <w:r w:rsidRPr="00BD0D26">
              <w:rPr>
                <w:rFonts w:ascii="Times New Roman" w:eastAsia="Times New Roman" w:hAnsi="Times New Roman" w:cs="Times New Roman"/>
                <w:sz w:val="20"/>
                <w:szCs w:val="20"/>
                <w:lang w:val="en-GB" w:eastAsia="es-ES"/>
              </w:rPr>
              <w:t xml:space="preserve"> to life catastrophe risk, before the shock.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BD0D26">
        <w:trPr>
          <w:trHeight w:val="975"/>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R0700/C0030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(A9A)</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Initial absolute values before shock – Liabilities – Life Catastrophe  risk  </w:t>
            </w: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liabilities </w:t>
            </w:r>
            <w:del w:id="98" w:author="Author">
              <w:r w:rsidRPr="00BD0D26" w:rsidDel="008513EE">
                <w:rPr>
                  <w:rFonts w:ascii="Times New Roman" w:eastAsia="Times New Roman" w:hAnsi="Times New Roman" w:cs="Times New Roman"/>
                  <w:sz w:val="20"/>
                  <w:szCs w:val="20"/>
                  <w:lang w:val="en-GB" w:eastAsia="es-ES"/>
                </w:rPr>
                <w:delText>subject</w:delText>
              </w:r>
            </w:del>
            <w:ins w:id="99" w:author="Author">
              <w:r w:rsidR="008513EE">
                <w:rPr>
                  <w:rFonts w:ascii="Times New Roman" w:eastAsia="Times New Roman" w:hAnsi="Times New Roman" w:cs="Times New Roman"/>
                  <w:sz w:val="20"/>
                  <w:szCs w:val="20"/>
                  <w:lang w:val="en-GB" w:eastAsia="es-ES"/>
                </w:rPr>
                <w:t>sensitive</w:t>
              </w:r>
            </w:ins>
            <w:r w:rsidRPr="00BD0D26">
              <w:rPr>
                <w:rFonts w:ascii="Times New Roman" w:eastAsia="Times New Roman" w:hAnsi="Times New Roman" w:cs="Times New Roman"/>
                <w:sz w:val="20"/>
                <w:szCs w:val="20"/>
                <w:lang w:val="en-GB" w:eastAsia="es-ES"/>
              </w:rPr>
              <w:t xml:space="preserve"> to life catastrophe risk, before the shock.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BF6376" w:rsidRPr="00BD0D26" w:rsidTr="00BD0D26">
        <w:trPr>
          <w:trHeight w:val="855"/>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R0700/C0040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(B9)</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Assets – Life Catastrophe risk </w:t>
            </w:r>
          </w:p>
        </w:tc>
        <w:tc>
          <w:tcPr>
            <w:tcW w:w="5412" w:type="dxa"/>
            <w:tcBorders>
              <w:top w:val="nil"/>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assets </w:t>
            </w:r>
            <w:del w:id="100" w:author="Author">
              <w:r w:rsidRPr="00BD0D26" w:rsidDel="008513EE">
                <w:rPr>
                  <w:rFonts w:ascii="Times New Roman" w:eastAsia="Times New Roman" w:hAnsi="Times New Roman" w:cs="Times New Roman"/>
                  <w:sz w:val="20"/>
                  <w:szCs w:val="20"/>
                  <w:lang w:val="en-GB" w:eastAsia="es-ES"/>
                </w:rPr>
                <w:delText>subject</w:delText>
              </w:r>
            </w:del>
            <w:ins w:id="101" w:author="Author">
              <w:r w:rsidR="008513EE">
                <w:rPr>
                  <w:rFonts w:ascii="Times New Roman" w:eastAsia="Times New Roman" w:hAnsi="Times New Roman" w:cs="Times New Roman"/>
                  <w:sz w:val="20"/>
                  <w:szCs w:val="20"/>
                  <w:lang w:val="en-GB" w:eastAsia="es-ES"/>
                </w:rPr>
                <w:t>sensitive</w:t>
              </w:r>
            </w:ins>
            <w:r w:rsidRPr="00BD0D26">
              <w:rPr>
                <w:rFonts w:ascii="Times New Roman" w:eastAsia="Times New Roman" w:hAnsi="Times New Roman" w:cs="Times New Roman"/>
                <w:sz w:val="20"/>
                <w:szCs w:val="20"/>
                <w:lang w:val="en-GB" w:eastAsia="es-ES"/>
              </w:rPr>
              <w:t xml:space="preserve"> to life catastrophe risk, after the shock.</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BD0D26">
        <w:trPr>
          <w:trHeight w:val="1605"/>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R0700/C0050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(B9A)</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values after shock – Liabilities (after the loss absorbing capacity of technical provisions) –  Life catastrophe risk</w:t>
            </w:r>
          </w:p>
        </w:tc>
        <w:tc>
          <w:tcPr>
            <w:tcW w:w="5412" w:type="dxa"/>
            <w:tcBorders>
              <w:top w:val="single" w:sz="4" w:space="0" w:color="auto"/>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liabilities (after the loss absorbing capacity of technical provisions) </w:t>
            </w:r>
            <w:del w:id="102" w:author="Author">
              <w:r w:rsidRPr="00BD0D26" w:rsidDel="008513EE">
                <w:rPr>
                  <w:rFonts w:ascii="Times New Roman" w:eastAsia="Times New Roman" w:hAnsi="Times New Roman" w:cs="Times New Roman"/>
                  <w:sz w:val="20"/>
                  <w:szCs w:val="20"/>
                  <w:lang w:val="en-GB" w:eastAsia="es-ES"/>
                </w:rPr>
                <w:delText>subject</w:delText>
              </w:r>
            </w:del>
            <w:ins w:id="103" w:author="Author">
              <w:r w:rsidR="008513EE">
                <w:rPr>
                  <w:rFonts w:ascii="Times New Roman" w:eastAsia="Times New Roman" w:hAnsi="Times New Roman" w:cs="Times New Roman"/>
                  <w:sz w:val="20"/>
                  <w:szCs w:val="20"/>
                  <w:lang w:val="en-GB" w:eastAsia="es-ES"/>
                </w:rPr>
                <w:t>sensitive</w:t>
              </w:r>
            </w:ins>
            <w:r w:rsidRPr="00BD0D26">
              <w:rPr>
                <w:rFonts w:ascii="Times New Roman" w:eastAsia="Times New Roman" w:hAnsi="Times New Roman" w:cs="Times New Roman"/>
                <w:sz w:val="20"/>
                <w:szCs w:val="20"/>
                <w:lang w:val="en-GB" w:eastAsia="es-ES"/>
              </w:rPr>
              <w:t xml:space="preserve"> to life catastrophe risk charge, after the shock.</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BF6376" w:rsidRPr="00BD0D26" w:rsidTr="00BD0D26">
        <w:trPr>
          <w:trHeight w:val="570"/>
        </w:trPr>
        <w:tc>
          <w:tcPr>
            <w:tcW w:w="1276" w:type="dxa"/>
            <w:gridSpan w:val="2"/>
            <w:vMerge w:val="restart"/>
            <w:tcBorders>
              <w:top w:val="nil"/>
              <w:left w:val="single" w:sz="4" w:space="0" w:color="auto"/>
              <w:bottom w:val="single" w:sz="4" w:space="0" w:color="auto"/>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R0700/C0060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(C9)</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nil"/>
              <w:left w:val="single" w:sz="4" w:space="0" w:color="auto"/>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 after shock </w:t>
            </w:r>
            <w:r w:rsidRPr="00BD0D26">
              <w:rPr>
                <w:rFonts w:ascii="Times New Roman" w:eastAsia="Times New Roman" w:hAnsi="Times New Roman" w:cs="Times New Roman"/>
                <w:strike/>
                <w:sz w:val="20"/>
                <w:szCs w:val="20"/>
                <w:lang w:val="en-GB" w:eastAsia="es-ES"/>
              </w:rPr>
              <w:t xml:space="preserve">– </w:t>
            </w:r>
            <w:r w:rsidRPr="00BD0D26">
              <w:rPr>
                <w:rFonts w:ascii="Times New Roman" w:eastAsia="Times New Roman" w:hAnsi="Times New Roman" w:cs="Times New Roman"/>
                <w:sz w:val="20"/>
                <w:szCs w:val="20"/>
                <w:lang w:val="en-GB" w:eastAsia="es-ES"/>
              </w:rPr>
              <w:t>Net solvency capital requirements–  life catastrophe risk</w:t>
            </w:r>
          </w:p>
        </w:tc>
        <w:tc>
          <w:tcPr>
            <w:tcW w:w="5412" w:type="dxa"/>
            <w:tcBorders>
              <w:top w:val="single" w:sz="4" w:space="0" w:color="auto"/>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net capital charge for life catastrophe risk after adjustment for the loss absorbing capacity of technical provisions. </w:t>
            </w:r>
          </w:p>
        </w:tc>
      </w:tr>
      <w:tr w:rsidR="00BF6376" w:rsidRPr="00BD0D26" w:rsidTr="00BD0D26">
        <w:trPr>
          <w:trHeight w:val="285"/>
        </w:trPr>
        <w:tc>
          <w:tcPr>
            <w:tcW w:w="1276" w:type="dxa"/>
            <w:gridSpan w:val="2"/>
            <w:vMerge/>
            <w:tcBorders>
              <w:top w:val="nil"/>
              <w:left w:val="single" w:sz="4" w:space="0" w:color="auto"/>
              <w:bottom w:val="single" w:sz="4" w:space="0" w:color="auto"/>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auto"/>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 </w:t>
            </w:r>
          </w:p>
        </w:tc>
      </w:tr>
      <w:tr w:rsidR="00BF6376" w:rsidRPr="00BD0D26" w:rsidTr="00BD0D26">
        <w:trPr>
          <w:trHeight w:val="628"/>
        </w:trPr>
        <w:tc>
          <w:tcPr>
            <w:tcW w:w="1276" w:type="dxa"/>
            <w:gridSpan w:val="2"/>
            <w:vMerge/>
            <w:tcBorders>
              <w:top w:val="nil"/>
              <w:left w:val="single" w:sz="4" w:space="0" w:color="auto"/>
              <w:bottom w:val="single" w:sz="4" w:space="0" w:color="auto"/>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auto"/>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If R0060/C0010=1, this item represents net capital charge for life catastrophe risk calculated using simplified calculations.</w:t>
            </w:r>
            <w:r w:rsidRPr="00BD0D26">
              <w:rPr>
                <w:rFonts w:ascii="Times New Roman" w:eastAsia="Times New Roman" w:hAnsi="Times New Roman" w:cs="Times New Roman"/>
                <w:strike/>
                <w:sz w:val="20"/>
                <w:szCs w:val="20"/>
                <w:lang w:val="en-GB" w:eastAsia="es-ES"/>
              </w:rPr>
              <w:t xml:space="preserve"> </w:t>
            </w:r>
          </w:p>
        </w:tc>
      </w:tr>
      <w:tr w:rsidR="00BF6376" w:rsidRPr="00BD0D26" w:rsidTr="00BD0D26">
        <w:trPr>
          <w:trHeight w:val="1545"/>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R0700/C0070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(B9B)</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values after shock – Liabilities (before the loss-absorbing capacity of technical provisions) - life catastrophe risk</w:t>
            </w:r>
          </w:p>
        </w:tc>
        <w:tc>
          <w:tcPr>
            <w:tcW w:w="5412" w:type="dxa"/>
            <w:tcBorders>
              <w:top w:val="single" w:sz="4" w:space="0" w:color="auto"/>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liabilities (before the loss absorbing capacity of technical provisions) </w:t>
            </w:r>
            <w:del w:id="104" w:author="Author">
              <w:r w:rsidRPr="00BD0D26" w:rsidDel="008513EE">
                <w:rPr>
                  <w:rFonts w:ascii="Times New Roman" w:eastAsia="Times New Roman" w:hAnsi="Times New Roman" w:cs="Times New Roman"/>
                  <w:sz w:val="20"/>
                  <w:szCs w:val="20"/>
                  <w:lang w:val="en-GB" w:eastAsia="es-ES"/>
                </w:rPr>
                <w:delText>subject</w:delText>
              </w:r>
            </w:del>
            <w:ins w:id="105" w:author="Author">
              <w:r w:rsidR="008513EE">
                <w:rPr>
                  <w:rFonts w:ascii="Times New Roman" w:eastAsia="Times New Roman" w:hAnsi="Times New Roman" w:cs="Times New Roman"/>
                  <w:sz w:val="20"/>
                  <w:szCs w:val="20"/>
                  <w:lang w:val="en-GB" w:eastAsia="es-ES"/>
                </w:rPr>
                <w:t>sensitive</w:t>
              </w:r>
            </w:ins>
            <w:r w:rsidRPr="00BD0D26">
              <w:rPr>
                <w:rFonts w:ascii="Times New Roman" w:eastAsia="Times New Roman" w:hAnsi="Times New Roman" w:cs="Times New Roman"/>
                <w:sz w:val="20"/>
                <w:szCs w:val="20"/>
                <w:lang w:val="en-GB" w:eastAsia="es-ES"/>
              </w:rPr>
              <w:t xml:space="preserve"> to life catastrophe risk, after the shock.</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BF6376" w:rsidRPr="00BD0D26" w:rsidTr="00BD0D26">
        <w:trPr>
          <w:trHeight w:val="285"/>
        </w:trPr>
        <w:tc>
          <w:tcPr>
            <w:tcW w:w="1276" w:type="dxa"/>
            <w:gridSpan w:val="2"/>
            <w:vMerge w:val="restart"/>
            <w:tcBorders>
              <w:top w:val="nil"/>
              <w:left w:val="single" w:sz="4" w:space="0" w:color="auto"/>
              <w:bottom w:val="single" w:sz="4" w:space="0" w:color="auto"/>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R0700/C0080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(D9)</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nil"/>
              <w:left w:val="single" w:sz="4" w:space="0" w:color="auto"/>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 after shock </w:t>
            </w:r>
            <w:r w:rsidRPr="00BD0D26">
              <w:rPr>
                <w:rFonts w:ascii="Times New Roman" w:eastAsia="Times New Roman" w:hAnsi="Times New Roman" w:cs="Times New Roman"/>
                <w:strike/>
                <w:sz w:val="20"/>
                <w:szCs w:val="20"/>
                <w:lang w:val="en-GB" w:eastAsia="es-ES"/>
              </w:rPr>
              <w:t xml:space="preserve">– </w:t>
            </w:r>
            <w:r w:rsidRPr="00BD0D26">
              <w:rPr>
                <w:rFonts w:ascii="Times New Roman" w:eastAsia="Times New Roman" w:hAnsi="Times New Roman" w:cs="Times New Roman"/>
                <w:sz w:val="20"/>
                <w:szCs w:val="20"/>
                <w:lang w:val="en-GB" w:eastAsia="es-ES"/>
              </w:rPr>
              <w:t xml:space="preserve">Gross solvency capital - life catastrophe risk </w:t>
            </w:r>
          </w:p>
        </w:tc>
        <w:tc>
          <w:tcPr>
            <w:tcW w:w="5412" w:type="dxa"/>
            <w:tcBorders>
              <w:top w:val="single" w:sz="4" w:space="0" w:color="auto"/>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gross capital charge for life catastrophe risk (before the loss absorbing capacity of technical provisions).</w:t>
            </w:r>
          </w:p>
        </w:tc>
      </w:tr>
      <w:tr w:rsidR="00BF6376" w:rsidRPr="00BD0D26" w:rsidTr="00BD0D26">
        <w:trPr>
          <w:trHeight w:val="285"/>
        </w:trPr>
        <w:tc>
          <w:tcPr>
            <w:tcW w:w="1276" w:type="dxa"/>
            <w:gridSpan w:val="2"/>
            <w:vMerge/>
            <w:tcBorders>
              <w:top w:val="nil"/>
              <w:left w:val="single" w:sz="4" w:space="0" w:color="auto"/>
              <w:bottom w:val="single" w:sz="4" w:space="0" w:color="auto"/>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auto"/>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BD0D26" w:rsidTr="00BD0D26">
        <w:trPr>
          <w:trHeight w:val="579"/>
        </w:trPr>
        <w:tc>
          <w:tcPr>
            <w:tcW w:w="1276" w:type="dxa"/>
            <w:gridSpan w:val="2"/>
            <w:vMerge/>
            <w:tcBorders>
              <w:top w:val="nil"/>
              <w:left w:val="single" w:sz="4" w:space="0" w:color="auto"/>
              <w:bottom w:val="single" w:sz="4" w:space="0" w:color="auto"/>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auto"/>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If R0060/C0010=1, this item represents gross capital charge for life catastrophe risk calculated using simplified calculations.</w:t>
            </w:r>
          </w:p>
        </w:tc>
      </w:tr>
      <w:tr w:rsidR="003B5D11" w:rsidRPr="00BD0D26" w:rsidTr="00BD0D26">
        <w:trPr>
          <w:trHeight w:val="1736"/>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R0800/C0060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(C10)</w:t>
            </w:r>
          </w:p>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Diversification within life underwriting risk  module – Net</w:t>
            </w:r>
          </w:p>
        </w:tc>
        <w:tc>
          <w:tcPr>
            <w:tcW w:w="5412" w:type="dxa"/>
            <w:tcBorders>
              <w:top w:val="single" w:sz="4" w:space="0" w:color="auto"/>
              <w:left w:val="nil"/>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diversification effect within the life underwriting risk module as a result of the aggregation of the net capital requirements (after adjustment for the loss absorbing capacity of technical provisions) of the single risk sub-modules.</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p>
          <w:p w:rsidR="003B5D11" w:rsidRPr="00BD0D26" w:rsidRDefault="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Diversification shall be reported as a negative value</w:t>
            </w:r>
            <w:r w:rsidR="00EE6BA7" w:rsidRPr="00BD0D26">
              <w:rPr>
                <w:rFonts w:ascii="Times New Roman" w:eastAsia="Times New Roman" w:hAnsi="Times New Roman" w:cs="Times New Roman"/>
                <w:sz w:val="20"/>
                <w:szCs w:val="20"/>
                <w:lang w:val="en-GB" w:eastAsia="es-ES"/>
              </w:rPr>
              <w:t xml:space="preserve"> if they reduce the capital requirement</w:t>
            </w:r>
            <w:r w:rsidRPr="00BD0D26">
              <w:rPr>
                <w:rFonts w:ascii="Times New Roman" w:eastAsia="Times New Roman" w:hAnsi="Times New Roman" w:cs="Times New Roman"/>
                <w:sz w:val="20"/>
                <w:szCs w:val="20"/>
                <w:lang w:val="en-GB" w:eastAsia="es-ES"/>
              </w:rPr>
              <w:t>.</w:t>
            </w:r>
          </w:p>
        </w:tc>
      </w:tr>
      <w:tr w:rsidR="00BF6376" w:rsidRPr="00BD0D26" w:rsidTr="00BD0D26">
        <w:trPr>
          <w:trHeight w:val="1831"/>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BD0D26" w:rsidRDefault="00BF6376"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R0800/C00</w:t>
            </w:r>
            <w:r w:rsidR="00EE6BA7" w:rsidRPr="00BD0D26">
              <w:rPr>
                <w:rFonts w:ascii="Times New Roman" w:eastAsia="Times New Roman" w:hAnsi="Times New Roman" w:cs="Times New Roman"/>
                <w:sz w:val="20"/>
                <w:szCs w:val="20"/>
                <w:lang w:val="en-GB" w:eastAsia="es-ES"/>
              </w:rPr>
              <w:t>8</w:t>
            </w:r>
            <w:r w:rsidRPr="00BD0D26">
              <w:rPr>
                <w:rFonts w:ascii="Times New Roman" w:eastAsia="Times New Roman" w:hAnsi="Times New Roman" w:cs="Times New Roman"/>
                <w:sz w:val="20"/>
                <w:szCs w:val="20"/>
                <w:lang w:val="en-GB" w:eastAsia="es-ES"/>
              </w:rPr>
              <w:t>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(D10)</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single" w:sz="4" w:space="0" w:color="auto"/>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Diversification within life underwriting risk module – Gross</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diversification effect within the life underwriting risk module as a result of the aggregation of the gross capital requirements (before adjustment for the loss absorbing capacity of technical provisions) of the single risk sub-modules.</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p>
          <w:p w:rsidR="00BF6376"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Diversification shall be reported as a negative value</w:t>
            </w:r>
            <w:r w:rsidR="00EE6BA7" w:rsidRPr="00BD0D26">
              <w:rPr>
                <w:rFonts w:ascii="Times New Roman" w:eastAsia="Times New Roman" w:hAnsi="Times New Roman" w:cs="Times New Roman"/>
                <w:sz w:val="20"/>
                <w:szCs w:val="20"/>
                <w:lang w:val="en-GB" w:eastAsia="es-ES"/>
              </w:rPr>
              <w:t xml:space="preserve"> if they reduce the capital requirement</w:t>
            </w:r>
            <w:r w:rsidRPr="00BD0D26">
              <w:rPr>
                <w:rFonts w:ascii="Times New Roman" w:eastAsia="Times New Roman" w:hAnsi="Times New Roman" w:cs="Times New Roman"/>
                <w:sz w:val="20"/>
                <w:szCs w:val="20"/>
                <w:lang w:val="en-GB" w:eastAsia="es-ES"/>
              </w:rPr>
              <w:t>.</w:t>
            </w:r>
          </w:p>
        </w:tc>
      </w:tr>
      <w:tr w:rsidR="00F400BE" w:rsidRPr="00BD0D26" w:rsidTr="00BD0D26">
        <w:trPr>
          <w:trHeight w:val="837"/>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400BE" w:rsidRPr="00BD0D26" w:rsidRDefault="00F400BE"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R0900/C0060</w:t>
            </w:r>
          </w:p>
          <w:p w:rsidR="00F400BE" w:rsidRPr="00BD0D26" w:rsidRDefault="00F400BE"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(C11)</w:t>
            </w:r>
          </w:p>
          <w:p w:rsidR="00F400BE" w:rsidRPr="00BD0D26" w:rsidRDefault="00F400BE"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F400BE" w:rsidRPr="00BD0D26" w:rsidRDefault="00F400BE"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Total net solvency capital requirement  for life underwriting risk</w:t>
            </w:r>
          </w:p>
        </w:tc>
        <w:tc>
          <w:tcPr>
            <w:tcW w:w="5412" w:type="dxa"/>
            <w:tcBorders>
              <w:top w:val="single" w:sz="4" w:space="0" w:color="auto"/>
              <w:left w:val="single" w:sz="4" w:space="0" w:color="auto"/>
              <w:bottom w:val="single" w:sz="4" w:space="0" w:color="auto"/>
              <w:right w:val="single" w:sz="4" w:space="0" w:color="auto"/>
            </w:tcBorders>
            <w:shd w:val="clear" w:color="000000" w:fill="FFFFFF"/>
            <w:hideMark/>
          </w:tcPr>
          <w:p w:rsidR="00F400BE" w:rsidRPr="00BD0D26" w:rsidRDefault="00F400BE"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total net capital charge for life underwriting risk, after adjustment for the loss absorbing capacity of technical provisions. </w:t>
            </w:r>
          </w:p>
          <w:p w:rsidR="00F400BE" w:rsidRPr="00BD0D26" w:rsidRDefault="00F400BE"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w:t>
            </w:r>
          </w:p>
          <w:p w:rsidR="00F400BE" w:rsidRPr="00BD0D26" w:rsidRDefault="00F400BE" w:rsidP="001C13F2">
            <w:pPr>
              <w:spacing w:after="0" w:line="240" w:lineRule="auto"/>
              <w:rPr>
                <w:rFonts w:ascii="Times New Roman" w:eastAsia="Times New Roman" w:hAnsi="Times New Roman" w:cs="Times New Roman"/>
                <w:sz w:val="20"/>
                <w:szCs w:val="20"/>
                <w:lang w:val="en-GB" w:eastAsia="es-ES"/>
              </w:rPr>
            </w:pPr>
          </w:p>
        </w:tc>
      </w:tr>
      <w:tr w:rsidR="003B5D11" w:rsidRPr="00BD0D26" w:rsidTr="00BD0D26">
        <w:trPr>
          <w:trHeight w:val="978"/>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R0900/C0080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(D11)</w:t>
            </w:r>
          </w:p>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Total gross solvency capital requirement for life underwriting risk</w:t>
            </w:r>
            <w:r w:rsidRPr="00BD0D26">
              <w:rPr>
                <w:rFonts w:ascii="Times New Roman" w:eastAsia="Times New Roman" w:hAnsi="Times New Roman" w:cs="Times New Roman"/>
                <w:strike/>
                <w:sz w:val="20"/>
                <w:szCs w:val="20"/>
                <w:lang w:val="en-GB" w:eastAsia="es-ES"/>
              </w:rPr>
              <w:t xml:space="preserve"> </w:t>
            </w:r>
          </w:p>
        </w:tc>
        <w:tc>
          <w:tcPr>
            <w:tcW w:w="5412" w:type="dxa"/>
            <w:tcBorders>
              <w:top w:val="single" w:sz="4" w:space="0" w:color="auto"/>
              <w:left w:val="single" w:sz="4" w:space="0" w:color="auto"/>
              <w:bottom w:val="single" w:sz="4" w:space="0" w:color="auto"/>
              <w:right w:val="single" w:sz="4" w:space="0" w:color="auto"/>
            </w:tcBorders>
            <w:shd w:val="clear" w:color="000000" w:fill="FFFFFF"/>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total gross capital charge for life underwriting risk, before adjustment for the loss absorbing capacity of technical provisions.  </w:t>
            </w:r>
          </w:p>
          <w:p w:rsidR="003B5D11" w:rsidRPr="00BD0D26" w:rsidRDefault="003B5D11">
            <w:pPr>
              <w:spacing w:after="0" w:line="240" w:lineRule="auto"/>
              <w:rPr>
                <w:rFonts w:ascii="Times New Roman" w:eastAsia="Times New Roman" w:hAnsi="Times New Roman" w:cs="Times New Roman"/>
                <w:sz w:val="20"/>
                <w:szCs w:val="20"/>
                <w:lang w:val="en-GB" w:eastAsia="es-ES"/>
              </w:rPr>
            </w:pPr>
          </w:p>
        </w:tc>
      </w:tr>
      <w:tr w:rsidR="003B5D11" w:rsidRPr="00BD0D26" w:rsidTr="00BD0D26">
        <w:trPr>
          <w:trHeight w:val="358"/>
        </w:trPr>
        <w:tc>
          <w:tcPr>
            <w:tcW w:w="9274" w:type="dxa"/>
            <w:gridSpan w:val="4"/>
            <w:tcBorders>
              <w:top w:val="single" w:sz="4" w:space="0" w:color="auto"/>
              <w:left w:val="nil"/>
              <w:bottom w:val="nil"/>
              <w:right w:val="nil"/>
            </w:tcBorders>
            <w:shd w:val="clear" w:color="auto" w:fill="auto"/>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b/>
                <w:bCs/>
                <w:sz w:val="20"/>
                <w:szCs w:val="20"/>
                <w:lang w:val="en-GB" w:eastAsia="es-ES"/>
              </w:rPr>
              <w:t>Further details on revision risk</w:t>
            </w:r>
          </w:p>
          <w:p w:rsidR="003B5D11" w:rsidRPr="00BD0D26" w:rsidRDefault="003B5D11" w:rsidP="00BF6376">
            <w:pPr>
              <w:spacing w:after="0" w:line="240" w:lineRule="auto"/>
              <w:rPr>
                <w:rFonts w:ascii="Times New Roman" w:eastAsia="Times New Roman" w:hAnsi="Times New Roman" w:cs="Times New Roman"/>
                <w:b/>
                <w:bCs/>
                <w:sz w:val="20"/>
                <w:szCs w:val="20"/>
                <w:lang w:val="en-GB" w:eastAsia="es-ES"/>
              </w:rPr>
            </w:pPr>
          </w:p>
        </w:tc>
      </w:tr>
      <w:tr w:rsidR="003B5D11" w:rsidRPr="00BD0D26" w:rsidTr="00BD0D26">
        <w:trPr>
          <w:trHeight w:val="1325"/>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R1000/C0090</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(A12)</w:t>
            </w:r>
          </w:p>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USP - Factors applied for the revision risk  shock </w:t>
            </w:r>
          </w:p>
        </w:tc>
        <w:tc>
          <w:tcPr>
            <w:tcW w:w="5412" w:type="dxa"/>
            <w:tcBorders>
              <w:top w:val="single" w:sz="4" w:space="0" w:color="auto"/>
              <w:left w:val="nil"/>
              <w:bottom w:val="single" w:sz="4" w:space="0" w:color="auto"/>
              <w:right w:val="single" w:sz="4" w:space="0" w:color="auto"/>
            </w:tcBorders>
            <w:shd w:val="clear" w:color="auto" w:fill="auto"/>
            <w:hideMark/>
          </w:tcPr>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Revision shock – undertaking specific parameter as calculated by the undertaking and approved by the supervisory authority.</w:t>
            </w:r>
          </w:p>
          <w:p w:rsidR="003B5D11" w:rsidRPr="00BD0D26" w:rsidRDefault="003B5D11">
            <w:pPr>
              <w:spacing w:after="0" w:line="240" w:lineRule="auto"/>
              <w:rPr>
                <w:rFonts w:ascii="Times New Roman" w:eastAsia="Times New Roman" w:hAnsi="Times New Roman" w:cs="Times New Roman"/>
                <w:sz w:val="20"/>
                <w:szCs w:val="20"/>
                <w:lang w:val="en-GB" w:eastAsia="es-ES"/>
              </w:rPr>
            </w:pPr>
          </w:p>
          <w:p w:rsidR="003B5D11" w:rsidRPr="00BD0D26" w:rsidRDefault="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item is not reported where no undertaking specific parameter is used.</w:t>
            </w:r>
          </w:p>
        </w:tc>
      </w:tr>
    </w:tbl>
    <w:p w:rsidR="00641969" w:rsidRPr="00BD0D26" w:rsidRDefault="00641969">
      <w:pPr>
        <w:rPr>
          <w:rFonts w:ascii="Times New Roman" w:hAnsi="Times New Roman" w:cs="Times New Roman"/>
          <w:sz w:val="20"/>
          <w:szCs w:val="20"/>
          <w:lang w:val="en-GB"/>
        </w:rPr>
      </w:pPr>
    </w:p>
    <w:sectPr w:rsidR="00641969" w:rsidRPr="00BD0D2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erez">
    <w15:presenceInfo w15:providerId="AD" w15:userId="S-1-5-21-1777303039-597252131-130898220-10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2262"/>
    <w:rsid w:val="0004030D"/>
    <w:rsid w:val="0007078D"/>
    <w:rsid w:val="000B6674"/>
    <w:rsid w:val="00117DB5"/>
    <w:rsid w:val="001270C7"/>
    <w:rsid w:val="00146CC1"/>
    <w:rsid w:val="001B17FC"/>
    <w:rsid w:val="001C13F2"/>
    <w:rsid w:val="001F6CA0"/>
    <w:rsid w:val="002D767C"/>
    <w:rsid w:val="002D7852"/>
    <w:rsid w:val="00304297"/>
    <w:rsid w:val="00333154"/>
    <w:rsid w:val="00336316"/>
    <w:rsid w:val="00370DCA"/>
    <w:rsid w:val="00371D4C"/>
    <w:rsid w:val="003918D9"/>
    <w:rsid w:val="003B5D11"/>
    <w:rsid w:val="00430084"/>
    <w:rsid w:val="004810FF"/>
    <w:rsid w:val="004842F9"/>
    <w:rsid w:val="004C597B"/>
    <w:rsid w:val="004E6B7A"/>
    <w:rsid w:val="00516013"/>
    <w:rsid w:val="00533E05"/>
    <w:rsid w:val="0054095A"/>
    <w:rsid w:val="005E75F4"/>
    <w:rsid w:val="00641969"/>
    <w:rsid w:val="006A2E0C"/>
    <w:rsid w:val="006C6EC5"/>
    <w:rsid w:val="006F25CC"/>
    <w:rsid w:val="00713F05"/>
    <w:rsid w:val="00716DA2"/>
    <w:rsid w:val="00720382"/>
    <w:rsid w:val="00742262"/>
    <w:rsid w:val="00780627"/>
    <w:rsid w:val="00787B13"/>
    <w:rsid w:val="007F1A36"/>
    <w:rsid w:val="008023C8"/>
    <w:rsid w:val="00826FA4"/>
    <w:rsid w:val="008513EE"/>
    <w:rsid w:val="00892CBA"/>
    <w:rsid w:val="008D348F"/>
    <w:rsid w:val="009906BD"/>
    <w:rsid w:val="009F4C8D"/>
    <w:rsid w:val="00A01ECB"/>
    <w:rsid w:val="00A101A8"/>
    <w:rsid w:val="00AE2B90"/>
    <w:rsid w:val="00B041B1"/>
    <w:rsid w:val="00BD0D26"/>
    <w:rsid w:val="00BF6376"/>
    <w:rsid w:val="00CD270A"/>
    <w:rsid w:val="00CD4E6F"/>
    <w:rsid w:val="00D65E71"/>
    <w:rsid w:val="00D915E2"/>
    <w:rsid w:val="00DF3CD6"/>
    <w:rsid w:val="00DF3D3E"/>
    <w:rsid w:val="00EA327E"/>
    <w:rsid w:val="00EB45C4"/>
    <w:rsid w:val="00ED59D2"/>
    <w:rsid w:val="00EE167C"/>
    <w:rsid w:val="00EE6BA7"/>
    <w:rsid w:val="00EF518B"/>
    <w:rsid w:val="00F400BE"/>
    <w:rsid w:val="00FE715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331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3154"/>
    <w:rPr>
      <w:rFonts w:ascii="Segoe UI" w:hAnsi="Segoe UI" w:cs="Segoe UI"/>
      <w:sz w:val="18"/>
      <w:szCs w:val="18"/>
    </w:rPr>
  </w:style>
  <w:style w:type="character" w:styleId="CommentReference">
    <w:name w:val="annotation reference"/>
    <w:basedOn w:val="DefaultParagraphFont"/>
    <w:uiPriority w:val="99"/>
    <w:semiHidden/>
    <w:unhideWhenUsed/>
    <w:rsid w:val="006F25CC"/>
    <w:rPr>
      <w:sz w:val="16"/>
      <w:szCs w:val="16"/>
    </w:rPr>
  </w:style>
  <w:style w:type="paragraph" w:styleId="CommentText">
    <w:name w:val="annotation text"/>
    <w:basedOn w:val="Normal"/>
    <w:link w:val="CommentTextChar"/>
    <w:uiPriority w:val="99"/>
    <w:semiHidden/>
    <w:unhideWhenUsed/>
    <w:rsid w:val="006F25CC"/>
    <w:pPr>
      <w:spacing w:line="240" w:lineRule="auto"/>
    </w:pPr>
    <w:rPr>
      <w:sz w:val="20"/>
      <w:szCs w:val="20"/>
    </w:rPr>
  </w:style>
  <w:style w:type="character" w:customStyle="1" w:styleId="CommentTextChar">
    <w:name w:val="Comment Text Char"/>
    <w:basedOn w:val="DefaultParagraphFont"/>
    <w:link w:val="CommentText"/>
    <w:uiPriority w:val="99"/>
    <w:semiHidden/>
    <w:rsid w:val="006F25CC"/>
    <w:rPr>
      <w:sz w:val="20"/>
      <w:szCs w:val="20"/>
    </w:rPr>
  </w:style>
  <w:style w:type="paragraph" w:styleId="CommentSubject">
    <w:name w:val="annotation subject"/>
    <w:basedOn w:val="CommentText"/>
    <w:next w:val="CommentText"/>
    <w:link w:val="CommentSubjectChar"/>
    <w:uiPriority w:val="99"/>
    <w:semiHidden/>
    <w:unhideWhenUsed/>
    <w:rsid w:val="006F25CC"/>
    <w:rPr>
      <w:b/>
      <w:bCs/>
    </w:rPr>
  </w:style>
  <w:style w:type="character" w:customStyle="1" w:styleId="CommentSubjectChar">
    <w:name w:val="Comment Subject Char"/>
    <w:basedOn w:val="CommentTextChar"/>
    <w:link w:val="CommentSubject"/>
    <w:uiPriority w:val="99"/>
    <w:semiHidden/>
    <w:rsid w:val="006F25C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331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3154"/>
    <w:rPr>
      <w:rFonts w:ascii="Segoe UI" w:hAnsi="Segoe UI" w:cs="Segoe UI"/>
      <w:sz w:val="18"/>
      <w:szCs w:val="18"/>
    </w:rPr>
  </w:style>
  <w:style w:type="character" w:styleId="CommentReference">
    <w:name w:val="annotation reference"/>
    <w:basedOn w:val="DefaultParagraphFont"/>
    <w:uiPriority w:val="99"/>
    <w:semiHidden/>
    <w:unhideWhenUsed/>
    <w:rsid w:val="006F25CC"/>
    <w:rPr>
      <w:sz w:val="16"/>
      <w:szCs w:val="16"/>
    </w:rPr>
  </w:style>
  <w:style w:type="paragraph" w:styleId="CommentText">
    <w:name w:val="annotation text"/>
    <w:basedOn w:val="Normal"/>
    <w:link w:val="CommentTextChar"/>
    <w:uiPriority w:val="99"/>
    <w:semiHidden/>
    <w:unhideWhenUsed/>
    <w:rsid w:val="006F25CC"/>
    <w:pPr>
      <w:spacing w:line="240" w:lineRule="auto"/>
    </w:pPr>
    <w:rPr>
      <w:sz w:val="20"/>
      <w:szCs w:val="20"/>
    </w:rPr>
  </w:style>
  <w:style w:type="character" w:customStyle="1" w:styleId="CommentTextChar">
    <w:name w:val="Comment Text Char"/>
    <w:basedOn w:val="DefaultParagraphFont"/>
    <w:link w:val="CommentText"/>
    <w:uiPriority w:val="99"/>
    <w:semiHidden/>
    <w:rsid w:val="006F25CC"/>
    <w:rPr>
      <w:sz w:val="20"/>
      <w:szCs w:val="20"/>
    </w:rPr>
  </w:style>
  <w:style w:type="paragraph" w:styleId="CommentSubject">
    <w:name w:val="annotation subject"/>
    <w:basedOn w:val="CommentText"/>
    <w:next w:val="CommentText"/>
    <w:link w:val="CommentSubjectChar"/>
    <w:uiPriority w:val="99"/>
    <w:semiHidden/>
    <w:unhideWhenUsed/>
    <w:rsid w:val="006F25CC"/>
    <w:rPr>
      <w:b/>
      <w:bCs/>
    </w:rPr>
  </w:style>
  <w:style w:type="character" w:customStyle="1" w:styleId="CommentSubjectChar">
    <w:name w:val="Comment Subject Char"/>
    <w:basedOn w:val="CommentTextChar"/>
    <w:link w:val="CommentSubject"/>
    <w:uiPriority w:val="99"/>
    <w:semiHidden/>
    <w:rsid w:val="006F25C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6034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11/relationships/people" Target="peop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4366</Words>
  <Characters>24889</Characters>
  <Application>Microsoft Office Word</Application>
  <DocSecurity>0</DocSecurity>
  <Lines>207</Lines>
  <Paragraphs>58</Paragraphs>
  <ScaleCrop>false</ScaleCrop>
  <Company/>
  <LinksUpToDate>false</LinksUpToDate>
  <CharactersWithSpaces>29197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2015-07-02T23:43:00Z</dcterms:created>
  <dcterms:modified xsi:type="dcterms:W3CDTF">2015-07-02T23:43:00Z</dcterms:modified>
</cp:coreProperties>
</file>